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0B7D9C" w14:textId="7B372A31" w:rsidR="00674C49" w:rsidRPr="00683D28" w:rsidRDefault="00674C49" w:rsidP="00674C49"/>
    <w:tbl>
      <w:tblPr>
        <w:tblW w:w="0" w:type="auto"/>
        <w:tblInd w:w="-142" w:type="dxa"/>
        <w:tblLook w:val="04A0" w:firstRow="1" w:lastRow="0" w:firstColumn="1" w:lastColumn="0" w:noHBand="0" w:noVBand="1"/>
      </w:tblPr>
      <w:tblGrid>
        <w:gridCol w:w="4299"/>
        <w:gridCol w:w="838"/>
        <w:gridCol w:w="4359"/>
      </w:tblGrid>
      <w:tr w:rsidR="00674C49" w:rsidRPr="00683D28" w14:paraId="398AB32F" w14:textId="77777777" w:rsidTr="005B0AFA">
        <w:trPr>
          <w:trHeight w:hRule="exact" w:val="2689"/>
        </w:trPr>
        <w:tc>
          <w:tcPr>
            <w:tcW w:w="4299" w:type="dxa"/>
            <w:vAlign w:val="bottom"/>
          </w:tcPr>
          <w:p w14:paraId="42B8ACCF" w14:textId="1820C378" w:rsidR="000D06C6" w:rsidRPr="00977031" w:rsidRDefault="00C35EEA" w:rsidP="00977031">
            <w:pPr>
              <w:pStyle w:val="Vahedeta"/>
              <w:rPr>
                <w:spacing w:val="60"/>
              </w:rPr>
            </w:pPr>
            <w:r w:rsidRPr="00977031">
              <w:rPr>
                <w:spacing w:val="60"/>
              </w:rPr>
              <w:t>KÄSKKIRI</w:t>
            </w:r>
          </w:p>
        </w:tc>
        <w:tc>
          <w:tcPr>
            <w:tcW w:w="838" w:type="dxa"/>
            <w:vAlign w:val="bottom"/>
          </w:tcPr>
          <w:p w14:paraId="41CA5545" w14:textId="77777777" w:rsidR="00674C49" w:rsidRPr="00683D28" w:rsidRDefault="00674C49" w:rsidP="00DC4E77"/>
        </w:tc>
        <w:tc>
          <w:tcPr>
            <w:tcW w:w="4359" w:type="dxa"/>
            <w:vAlign w:val="bottom"/>
          </w:tcPr>
          <w:p w14:paraId="56349025" w14:textId="4F7D3746" w:rsidR="00674C49" w:rsidRPr="00683D28" w:rsidRDefault="00674C49" w:rsidP="008F7110">
            <w:pPr>
              <w:pStyle w:val="viideteie"/>
            </w:pPr>
          </w:p>
        </w:tc>
      </w:tr>
      <w:tr w:rsidR="005B0AFA" w:rsidRPr="00683D28" w14:paraId="4E728358" w14:textId="77777777" w:rsidTr="005B0AFA">
        <w:trPr>
          <w:trHeight w:hRule="exact" w:val="558"/>
        </w:trPr>
        <w:tc>
          <w:tcPr>
            <w:tcW w:w="4299" w:type="dxa"/>
            <w:vAlign w:val="bottom"/>
          </w:tcPr>
          <w:p w14:paraId="662ACDF1" w14:textId="73E7F18B" w:rsidR="005B0AFA" w:rsidRPr="00977031" w:rsidRDefault="005B0AFA" w:rsidP="00977031">
            <w:pPr>
              <w:pStyle w:val="Vahedeta"/>
            </w:pPr>
            <w:r w:rsidRPr="00977031">
              <w:t>Tallinn</w:t>
            </w:r>
          </w:p>
        </w:tc>
        <w:tc>
          <w:tcPr>
            <w:tcW w:w="838" w:type="dxa"/>
            <w:vAlign w:val="bottom"/>
          </w:tcPr>
          <w:p w14:paraId="132B940F" w14:textId="77777777" w:rsidR="005B0AFA" w:rsidRPr="00683D28" w:rsidRDefault="005B0AFA" w:rsidP="00DC4E77"/>
        </w:tc>
        <w:tc>
          <w:tcPr>
            <w:tcW w:w="4359" w:type="dxa"/>
            <w:vAlign w:val="bottom"/>
          </w:tcPr>
          <w:p w14:paraId="09DBC072" w14:textId="0185A9EC" w:rsidR="005B0AFA" w:rsidRPr="00683D28" w:rsidRDefault="00970F66" w:rsidP="00C35EEA">
            <w:pPr>
              <w:pStyle w:val="viideteie"/>
            </w:pPr>
            <w:sdt>
              <w:sdtPr>
                <w:alias w:val="Registreerimise kuupäev"/>
                <w:tag w:val="RMRegistrationDate"/>
                <w:id w:val="1158815893"/>
                <w:placeholder>
                  <w:docPart w:val="C18E8F1160D946E998B13E726F6B9159"/>
                </w:placeholder>
                <w:showingPlcHdr/>
                <w:dataBinding w:prefixMappings="xmlns:ns0='http://schemas.microsoft.com/office/2006/metadata/properties' xmlns:ns1='http://www.w3.org/2001/XMLSchema-instance' xmlns:ns2='46ae7162-76a1-44d4-9695-6fb1603da36a' " w:xpath="/ns0:properties[1]/documentManagement[1]/ns2:RMRegistrationDate[1]" w:storeItemID="{A343D1FF-68C1-4B0D-B799-60642747390B}"/>
                <w:date w:fullDate="2019-04-04T00:00:00Z">
                  <w:dateFormat w:val="dd.MM.yyyy"/>
                  <w:lid w:val="et-EE"/>
                  <w:storeMappedDataAs w:val="dateTime"/>
                  <w:calendar w:val="gregorian"/>
                </w:date>
              </w:sdtPr>
              <w:sdtEndPr/>
              <w:sdtContent>
                <w:r w:rsidR="00C35EEA" w:rsidRPr="00157880">
                  <w:rPr>
                    <w:rStyle w:val="Kohatitetekst"/>
                  </w:rPr>
                  <w:t>[Registreerimise kuupäev]</w:t>
                </w:r>
              </w:sdtContent>
            </w:sdt>
            <w:r w:rsidR="00C35EEA">
              <w:t xml:space="preserve"> nr </w:t>
            </w:r>
            <w:sdt>
              <w:sdtPr>
                <w:alias w:val="Registreerimisnumber"/>
                <w:tag w:val="RMReferenceCode"/>
                <w:id w:val="-1446003005"/>
                <w:placeholder>
                  <w:docPart w:val="2120F0A78DA44D7D9486404BE4207AEA"/>
                </w:placeholder>
                <w:showingPlcHdr/>
                <w:dataBinding w:prefixMappings="xmlns:ns0='http://schemas.microsoft.com/office/2006/metadata/properties' xmlns:ns1='http://www.w3.org/2001/XMLSchema-instance' xmlns:ns2='46ae7162-76a1-44d4-9695-6fb1603da36a' " w:xpath="/ns0:properties[1]/documentManagement[1]/ns2:RMReferenceCode[1]" w:storeItemID="{A343D1FF-68C1-4B0D-B799-60642747390B}"/>
                <w:text/>
              </w:sdtPr>
              <w:sdtEndPr/>
              <w:sdtContent>
                <w:r w:rsidR="00C35EEA" w:rsidRPr="00157880">
                  <w:rPr>
                    <w:rStyle w:val="Kohatitetekst"/>
                  </w:rPr>
                  <w:t>[Registreerimisnumber]</w:t>
                </w:r>
              </w:sdtContent>
            </w:sdt>
          </w:p>
        </w:tc>
      </w:tr>
    </w:tbl>
    <w:p w14:paraId="3C09DCDD" w14:textId="77777777" w:rsidR="005C6F91" w:rsidRDefault="005C6F91" w:rsidP="005C6F91">
      <w:pPr>
        <w:pStyle w:val="peakiri"/>
        <w:spacing w:before="0" w:after="0"/>
      </w:pPr>
    </w:p>
    <w:p w14:paraId="616AD86F" w14:textId="77777777" w:rsidR="005C6F91" w:rsidRDefault="005C6F91" w:rsidP="005C6F91">
      <w:pPr>
        <w:pStyle w:val="peakiri"/>
        <w:spacing w:before="0" w:after="0"/>
      </w:pPr>
    </w:p>
    <w:sdt>
      <w:sdtPr>
        <w:alias w:val="Tiitel"/>
        <w:tag w:val=""/>
        <w:id w:val="-485009777"/>
        <w:lock w:val="sdtLocked"/>
        <w:placeholder>
          <w:docPart w:val="8443D8F8189047D5B10ABB8820538104"/>
        </w:placeholder>
        <w:dataBinding w:prefixMappings="xmlns:ns0='http://purl.org/dc/elements/1.1/' xmlns:ns1='http://schemas.openxmlformats.org/package/2006/metadata/core-properties' " w:xpath="/ns1:coreProperties[1]/ns0:title[1]" w:storeItemID="{6C3C8BC8-F283-45AE-878A-BAB7291924A1}"/>
        <w:text/>
      </w:sdtPr>
      <w:sdtEndPr/>
      <w:sdtContent>
        <w:p w14:paraId="41824054" w14:textId="1C7E3DDC" w:rsidR="00674C49" w:rsidRDefault="007B038D" w:rsidP="005C6F91">
          <w:pPr>
            <w:pStyle w:val="peakiri"/>
            <w:spacing w:before="0" w:after="0"/>
          </w:pPr>
          <w:del w:id="0" w:author="Eerika Purgel" w:date="2025-11-13T15:41:00Z" w16du:dateUtc="2025-11-13T13:41:00Z">
            <w:r w:rsidDel="00663C29">
              <w:delText>Toetuse andmise tingimuste kehtestamine ning 2023–2029 tegevuskava ja eelarve kinnitamine pärandniitude taastamiseks</w:delText>
            </w:r>
          </w:del>
          <w:ins w:id="1" w:author="Eerika Purgel" w:date="2025-11-13T15:41:00Z" w16du:dateUtc="2025-11-13T13:41:00Z">
            <w:r w:rsidR="00663C29">
              <w:t>Terviktekst (Toetuse andmise tingimuste kehtestamine ning 2023–2029 tegevuskava ja eelarve kinnitamine pärandniitude taastamiseks)</w:t>
            </w:r>
          </w:ins>
        </w:p>
      </w:sdtContent>
    </w:sdt>
    <w:p w14:paraId="5AFE0578" w14:textId="77777777" w:rsidR="005C6F91" w:rsidRDefault="005C6F91" w:rsidP="005C6F91">
      <w:pPr>
        <w:pStyle w:val="peakiri"/>
        <w:spacing w:before="0" w:after="0"/>
      </w:pPr>
    </w:p>
    <w:p w14:paraId="5E24C30E" w14:textId="77777777" w:rsidR="005C6F91" w:rsidRPr="00683D28" w:rsidRDefault="005C6F91" w:rsidP="005C6F91">
      <w:pPr>
        <w:pStyle w:val="peakiri"/>
        <w:spacing w:before="0" w:after="0"/>
      </w:pPr>
    </w:p>
    <w:p w14:paraId="7647E5A5" w14:textId="77777777" w:rsidR="007B038D" w:rsidRDefault="007B038D" w:rsidP="007B038D">
      <w:pPr>
        <w:ind w:left="57"/>
      </w:pPr>
      <w:r>
        <w:t xml:space="preserve">Perioodi </w:t>
      </w:r>
      <w:r w:rsidRPr="00085AD9">
        <w:rPr>
          <w:color w:val="000000" w:themeColor="text1"/>
        </w:rPr>
        <w:t>2021–2027 Euroopa Liidu ühtekuuluvus- ja siseturvalisuspoliitika fondide rakendamise seaduse</w:t>
      </w:r>
      <w:r>
        <w:t xml:space="preserve"> § 10 lõike 2 alusel:</w:t>
      </w:r>
    </w:p>
    <w:p w14:paraId="3F41DF3B" w14:textId="77777777" w:rsidR="007B038D" w:rsidRDefault="007B038D" w:rsidP="007B038D"/>
    <w:p w14:paraId="5D1DB0AD" w14:textId="77777777" w:rsidR="007B038D" w:rsidRPr="00B85A6C" w:rsidRDefault="007B038D" w:rsidP="00CA6976">
      <w:pPr>
        <w:pStyle w:val="Loendilik"/>
        <w:numPr>
          <w:ilvl w:val="0"/>
          <w:numId w:val="2"/>
        </w:numPr>
        <w:ind w:left="426" w:right="0" w:hanging="426"/>
        <w:rPr>
          <w:rFonts w:eastAsia="Calibri"/>
          <w:bCs/>
          <w:iCs/>
          <w:color w:val="000000" w:themeColor="text1"/>
          <w:szCs w:val="24"/>
        </w:rPr>
      </w:pPr>
      <w:r>
        <w:t xml:space="preserve">Kehtestan toetuse andmise tingimused </w:t>
      </w:r>
      <w:r w:rsidRPr="007B038D">
        <w:rPr>
          <w:rStyle w:val="Selgeltmrgatavrhutus"/>
          <w:b w:val="0"/>
          <w:bCs/>
          <w:i w:val="0"/>
          <w:iCs/>
          <w:noProof/>
          <w:color w:val="auto"/>
          <w:szCs w:val="24"/>
        </w:rPr>
        <w:t xml:space="preserve">„Ühtekuuluvuspoliitika fondide rakenduskava </w:t>
      </w:r>
      <w:r w:rsidRPr="007B038D">
        <w:rPr>
          <w:rStyle w:val="Selgeltmrgatavrhutus"/>
          <w:b w:val="0"/>
          <w:bCs/>
          <w:i w:val="0"/>
          <w:iCs/>
          <w:noProof/>
          <w:color w:val="auto"/>
          <w:szCs w:val="24"/>
        </w:rPr>
        <w:br/>
        <w:t>2021–2027“ (edaspidi rakenduskava)</w:t>
      </w:r>
      <w:r w:rsidRPr="007B038D">
        <w:rPr>
          <w:b/>
          <w:bCs/>
          <w:i/>
          <w:iCs/>
          <w:noProof/>
          <w:szCs w:val="24"/>
          <w:shd w:val="clear" w:color="auto" w:fill="FFFFFF"/>
        </w:rPr>
        <w:t xml:space="preserve"> </w:t>
      </w:r>
      <w:r w:rsidRPr="007B038D">
        <w:rPr>
          <w:rStyle w:val="Selgeltmrgatavrhutus"/>
          <w:b w:val="0"/>
          <w:bCs/>
          <w:i w:val="0"/>
          <w:iCs/>
          <w:noProof/>
          <w:color w:val="auto"/>
          <w:szCs w:val="24"/>
        </w:rPr>
        <w:t>poliitikaeesmärgi nr 2 „Rohelisem Eesti“ erieesmärgi nr 4 „Kliimamuutustega kohanemise ja katastroofiriski ennetamise ning vastupanuvõime edendamine, võttes arvesse ökosüsteemipõhiseid lähenemisviise“ pärandniitude</w:t>
      </w:r>
      <w:r w:rsidRPr="007B038D">
        <w:rPr>
          <w:rStyle w:val="Selgeltmrgatavrhutus"/>
          <w:b w:val="0"/>
          <w:bCs/>
          <w:i w:val="0"/>
          <w:iCs/>
          <w:color w:val="000000" w:themeColor="text1"/>
          <w:szCs w:val="24"/>
        </w:rPr>
        <w:t xml:space="preserve"> taastamiseks </w:t>
      </w:r>
      <w:r>
        <w:t>(lisa1).</w:t>
      </w:r>
    </w:p>
    <w:p w14:paraId="570FB94F" w14:textId="77777777" w:rsidR="007B038D" w:rsidRDefault="007B038D" w:rsidP="00CA6976">
      <w:pPr>
        <w:pStyle w:val="Loendilik"/>
        <w:ind w:left="426" w:right="0" w:hanging="426"/>
      </w:pPr>
    </w:p>
    <w:p w14:paraId="1144EB16" w14:textId="77777777" w:rsidR="007B038D" w:rsidRDefault="007B038D" w:rsidP="00CA6976">
      <w:pPr>
        <w:pStyle w:val="Loendilik"/>
        <w:numPr>
          <w:ilvl w:val="0"/>
          <w:numId w:val="2"/>
        </w:numPr>
        <w:ind w:left="426" w:right="0" w:hanging="426"/>
      </w:pPr>
      <w:r w:rsidRPr="00685940">
        <w:rPr>
          <w:szCs w:val="24"/>
        </w:rPr>
        <w:t>Kinnitan t</w:t>
      </w:r>
      <w:r w:rsidRPr="00685940">
        <w:rPr>
          <w:bCs/>
          <w:iCs/>
          <w:color w:val="000000" w:themeColor="text1"/>
          <w:szCs w:val="24"/>
          <w:lang w:eastAsia="en-US"/>
        </w:rPr>
        <w:t xml:space="preserve">oetuse </w:t>
      </w:r>
      <w:r w:rsidRPr="00E24B87">
        <w:rPr>
          <w:bCs/>
          <w:iCs/>
          <w:color w:val="000000" w:themeColor="text1"/>
          <w:szCs w:val="24"/>
          <w:lang w:eastAsia="en-US"/>
        </w:rPr>
        <w:t>andmise</w:t>
      </w:r>
      <w:r w:rsidRPr="00685940">
        <w:rPr>
          <w:bCs/>
          <w:i/>
          <w:iCs/>
          <w:color w:val="000000" w:themeColor="text1"/>
          <w:szCs w:val="24"/>
          <w:lang w:eastAsia="en-US"/>
        </w:rPr>
        <w:t xml:space="preserve"> </w:t>
      </w:r>
      <w:r w:rsidRPr="006F7973">
        <w:rPr>
          <w:bCs/>
          <w:color w:val="000000" w:themeColor="text1"/>
          <w:szCs w:val="24"/>
          <w:lang w:eastAsia="en-US"/>
        </w:rPr>
        <w:t>pärandniitude</w:t>
      </w:r>
      <w:r w:rsidRPr="00B85A6C">
        <w:rPr>
          <w:rStyle w:val="Selgeltmrgatavrhutus"/>
          <w:color w:val="000000" w:themeColor="text1"/>
          <w:szCs w:val="24"/>
        </w:rPr>
        <w:t xml:space="preserve"> </w:t>
      </w:r>
      <w:r w:rsidRPr="007B038D">
        <w:rPr>
          <w:rStyle w:val="Selgeltmrgatavrhutus"/>
          <w:b w:val="0"/>
          <w:bCs/>
          <w:i w:val="0"/>
          <w:iCs/>
          <w:color w:val="000000" w:themeColor="text1"/>
          <w:szCs w:val="24"/>
        </w:rPr>
        <w:t xml:space="preserve">taastamiseks </w:t>
      </w:r>
      <w:r w:rsidRPr="00685940">
        <w:rPr>
          <w:color w:val="auto"/>
          <w:szCs w:val="24"/>
          <w:lang w:eastAsia="en-US"/>
        </w:rPr>
        <w:t>202</w:t>
      </w:r>
      <w:r>
        <w:rPr>
          <w:color w:val="auto"/>
          <w:szCs w:val="24"/>
          <w:lang w:eastAsia="en-US"/>
        </w:rPr>
        <w:t>3</w:t>
      </w:r>
      <w:r w:rsidRPr="00685940">
        <w:rPr>
          <w:color w:val="auto"/>
          <w:szCs w:val="24"/>
          <w:lang w:eastAsia="en-US"/>
        </w:rPr>
        <w:t>–2029 tegevuskava ja eelarve</w:t>
      </w:r>
      <w:r>
        <w:t xml:space="preserve"> </w:t>
      </w:r>
      <w:r>
        <w:br/>
        <w:t>(lisa 2).</w:t>
      </w:r>
    </w:p>
    <w:p w14:paraId="1BFB673D" w14:textId="77777777" w:rsidR="007B038D" w:rsidRDefault="007B038D" w:rsidP="00CA6976">
      <w:pPr>
        <w:ind w:left="426" w:hanging="426"/>
      </w:pPr>
    </w:p>
    <w:p w14:paraId="16B44423" w14:textId="77777777" w:rsidR="007B038D" w:rsidRPr="00746D09" w:rsidRDefault="007B038D" w:rsidP="00CA6976">
      <w:pPr>
        <w:pStyle w:val="Loendilik"/>
        <w:numPr>
          <w:ilvl w:val="0"/>
          <w:numId w:val="2"/>
        </w:numPr>
        <w:tabs>
          <w:tab w:val="left" w:pos="567"/>
        </w:tabs>
        <w:ind w:left="426" w:hanging="426"/>
        <w:rPr>
          <w:szCs w:val="24"/>
        </w:rPr>
      </w:pPr>
      <w:r>
        <w:t>Volitan Keskkonnaameti täitma toetatavate tegevuste elluviija ülesandeid.</w:t>
      </w:r>
    </w:p>
    <w:p w14:paraId="1CA6B64D" w14:textId="77777777" w:rsidR="007B038D" w:rsidRPr="0040005A" w:rsidRDefault="007B038D" w:rsidP="00CA6976">
      <w:pPr>
        <w:ind w:left="426" w:hanging="426"/>
      </w:pPr>
    </w:p>
    <w:p w14:paraId="42AC7BAB" w14:textId="77777777" w:rsidR="007B038D" w:rsidRDefault="007B038D" w:rsidP="007B038D">
      <w:pPr>
        <w:spacing w:line="259" w:lineRule="auto"/>
        <w:jc w:val="left"/>
      </w:pPr>
    </w:p>
    <w:p w14:paraId="6E1124D6" w14:textId="64539534" w:rsidR="007B038D" w:rsidRDefault="007B038D" w:rsidP="007B038D">
      <w:pPr>
        <w:ind w:left="57"/>
      </w:pPr>
      <w:r>
        <w:t>Käskkirja saab vaidlustada 30 päeva jooksul arvates selle teatavakstegemisest, esitades vaide K</w:t>
      </w:r>
      <w:r w:rsidR="00A76115">
        <w:t>liima</w:t>
      </w:r>
      <w:r>
        <w:t xml:space="preserve">ministeeriumile haldusmenetluse seaduses sätestatud korras, arvestades </w:t>
      </w:r>
      <w:r>
        <w:br/>
      </w:r>
      <w:r w:rsidRPr="00085AD9">
        <w:rPr>
          <w:color w:val="000000" w:themeColor="text1"/>
        </w:rPr>
        <w:t>2021–2027 Euroopa Liidu ühtekuuluvus- ja siseturvalisuspoliitika fondide rakendamise seaduse</w:t>
      </w:r>
      <w:r>
        <w:t xml:space="preserve"> § 31.</w:t>
      </w:r>
    </w:p>
    <w:p w14:paraId="5971236A" w14:textId="6871F16E" w:rsidR="00977031" w:rsidRPr="00977031" w:rsidRDefault="00977031" w:rsidP="00977031"/>
    <w:p w14:paraId="57AF815D" w14:textId="77777777" w:rsidR="004B73F5" w:rsidRDefault="004B73F5" w:rsidP="00683D28"/>
    <w:p w14:paraId="58527A20" w14:textId="44FA5BC2" w:rsidR="00FD25C8" w:rsidRDefault="00FD25C8" w:rsidP="00977031">
      <w:pPr>
        <w:pStyle w:val="Vahedeta"/>
      </w:pPr>
    </w:p>
    <w:p w14:paraId="6F240F70" w14:textId="52FAF621" w:rsidR="007F40EE" w:rsidRDefault="007F40EE" w:rsidP="00977031">
      <w:pPr>
        <w:pStyle w:val="Vahedeta"/>
      </w:pPr>
      <w:r w:rsidRPr="00683D28">
        <w:t>(allkirjastatud digitaalselt)</w:t>
      </w:r>
    </w:p>
    <w:sdt>
      <w:sdtPr>
        <w:alias w:val="Allkirjastaja"/>
        <w:tag w:val="Allkirjastaja"/>
        <w:id w:val="-1289048403"/>
        <w:lock w:val="contentLocked"/>
        <w:placeholder>
          <w:docPart w:val="7E25DBF294E6433D9CE63EF2562AD898"/>
        </w:placeholder>
        <w:dataBinding w:prefixMappings="xmlns:ns0='http://schemas.microsoft.com/office/2006/metadata/properties' xmlns:ns1='http://www.w3.org/2001/XMLSchema-instance' xmlns:ns2='46ae7162-76a1-44d4-9695-6fb1603da36a' " w:xpath="/ns0:properties[1]/documentManagement[1]/ns2:Allkirjastaja[1]" w:storeItemID="{A343D1FF-68C1-4B0D-B799-60642747390B}"/>
        <w:text/>
      </w:sdtPr>
      <w:sdtEndPr/>
      <w:sdtContent>
        <w:p w14:paraId="369AC6D0" w14:textId="0C54B559" w:rsidR="00C73D0C" w:rsidRDefault="007B038D" w:rsidP="00C73D0C">
          <w:pPr>
            <w:pStyle w:val="Vahedeta"/>
          </w:pPr>
          <w:r>
            <w:t>Kristen Michal</w:t>
          </w:r>
        </w:p>
      </w:sdtContent>
    </w:sdt>
    <w:p w14:paraId="6B6D2449" w14:textId="29665F91" w:rsidR="00E60843" w:rsidRDefault="00970F66" w:rsidP="002C7835">
      <w:pPr>
        <w:pStyle w:val="Vahedeta"/>
        <w:tabs>
          <w:tab w:val="left" w:pos="1952"/>
        </w:tabs>
      </w:pPr>
      <w:sdt>
        <w:sdtPr>
          <w:alias w:val="Allkirjastaja amet/roll"/>
          <w:tag w:val="Allkirjastaja_x0020_amet_x002F_roll"/>
          <w:id w:val="1612547961"/>
          <w:placeholder>
            <w:docPart w:val="E793DA6C600E47FEBBEB4E7042E5F950"/>
          </w:placeholder>
          <w:dataBinding w:prefixMappings="xmlns:ns0='http://schemas.microsoft.com/office/2006/metadata/properties' xmlns:ns1='http://www.w3.org/2001/XMLSchema-instance' xmlns:ns2='46ae7162-76a1-44d4-9695-6fb1603da36a' " w:xpath="/ns0:properties[1]/documentManagement[1]/ns2:Allkirjastaja_x0020_amet_x002F_roll[1]" w:storeItemID="{A343D1FF-68C1-4B0D-B799-60642747390B}"/>
          <w:text/>
        </w:sdtPr>
        <w:sdtEndPr/>
        <w:sdtContent>
          <w:r w:rsidR="007B038D">
            <w:t>kliimaminister</w:t>
          </w:r>
        </w:sdtContent>
      </w:sdt>
    </w:p>
    <w:p w14:paraId="5838DD80" w14:textId="77777777" w:rsidR="008E7253" w:rsidRDefault="008E7253" w:rsidP="00977031">
      <w:pPr>
        <w:pStyle w:val="Vahedeta"/>
      </w:pPr>
    </w:p>
    <w:p w14:paraId="18965696" w14:textId="77777777" w:rsidR="008E7253" w:rsidRDefault="008E7253" w:rsidP="00977031">
      <w:pPr>
        <w:pStyle w:val="Vahedeta"/>
      </w:pPr>
    </w:p>
    <w:p w14:paraId="5A847F39" w14:textId="77777777" w:rsidR="008E7253" w:rsidRDefault="008E7253" w:rsidP="00977031">
      <w:pPr>
        <w:pStyle w:val="Vahedeta"/>
      </w:pPr>
    </w:p>
    <w:p w14:paraId="28119988" w14:textId="71DBA976" w:rsidR="008E7253" w:rsidRDefault="008E7253" w:rsidP="00977031">
      <w:pPr>
        <w:pStyle w:val="Vahedeta"/>
      </w:pPr>
      <w:r>
        <w:t xml:space="preserve">Saata: </w:t>
      </w:r>
      <w:sdt>
        <w:sdtPr>
          <w:alias w:val="Lisaadressaadid"/>
          <w:tag w:val="RMAdditionalRecipients"/>
          <w:id w:val="-1944455400"/>
          <w:placeholder>
            <w:docPart w:val="5CE08549742143AB8F3B0A0209178D59"/>
          </w:placeholder>
          <w:dataBinding w:prefixMappings="xmlns:ns0='http://schemas.microsoft.com/office/2006/metadata/properties' xmlns:ns1='http://www.w3.org/2001/XMLSchema-instance' xmlns:ns2='46ae7162-76a1-44d4-9695-6fb1603da36a' " w:xpath="/ns0:properties[1]/documentManagement[1]/ns2:RMAdditionalRecipients[1]" w:storeItemID="{A343D1FF-68C1-4B0D-B799-60642747390B}"/>
          <w:text/>
        </w:sdtPr>
        <w:sdtEndPr/>
        <w:sdtContent>
          <w:r w:rsidR="007B038D">
            <w:t>Keskkonnaamet, Riigimetsa Majandamise Keskus, SA Keskkonnainvesteeringute Keskus, Riigi Tugiteenuste Keskus, Rahandusministeerium</w:t>
          </w:r>
        </w:sdtContent>
      </w:sdt>
    </w:p>
    <w:p w14:paraId="06AA3253" w14:textId="77777777" w:rsidR="00E60843" w:rsidRDefault="00E60843" w:rsidP="00977031">
      <w:pPr>
        <w:pStyle w:val="Vahedeta"/>
        <w:sectPr w:rsidR="00E60843" w:rsidSect="005B0AFA">
          <w:footerReference w:type="default" r:id="rId11"/>
          <w:pgSz w:w="11906" w:h="16838" w:code="9"/>
          <w:pgMar w:top="680" w:right="851" w:bottom="680" w:left="1701" w:header="680" w:footer="510" w:gutter="0"/>
          <w:cols w:space="708"/>
          <w:docGrid w:linePitch="360"/>
        </w:sectPr>
      </w:pPr>
    </w:p>
    <w:p w14:paraId="19EA1B1B" w14:textId="77777777" w:rsidR="00A07B99" w:rsidRDefault="004373DB" w:rsidP="00A07B99">
      <w:r w:rsidRPr="00626198">
        <w:rPr>
          <w:noProof/>
          <w:lang w:eastAsia="et-EE"/>
        </w:rPr>
        <w:lastRenderedPageBreak/>
        <mc:AlternateContent>
          <mc:Choice Requires="wps">
            <w:drawing>
              <wp:anchor distT="0" distB="0" distL="114300" distR="114300" simplePos="0" relativeHeight="251660289" behindDoc="0" locked="1" layoutInCell="1" allowOverlap="1" wp14:anchorId="75F2F313" wp14:editId="79CC6994">
                <wp:simplePos x="0" y="0"/>
                <wp:positionH relativeFrom="column">
                  <wp:posOffset>3444240</wp:posOffset>
                </wp:positionH>
                <wp:positionV relativeFrom="page">
                  <wp:posOffset>219075</wp:posOffset>
                </wp:positionV>
                <wp:extent cx="2541270" cy="876300"/>
                <wp:effectExtent l="0" t="0" r="0" b="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1270" cy="876300"/>
                        </a:xfrm>
                        <a:prstGeom prst="rect">
                          <a:avLst/>
                        </a:prstGeom>
                        <a:solidFill>
                          <a:srgbClr val="FFFFFF"/>
                        </a:solidFill>
                        <a:ln w="9525">
                          <a:noFill/>
                          <a:miter lim="800000"/>
                          <a:headEnd/>
                          <a:tailEnd/>
                        </a:ln>
                      </wps:spPr>
                      <wps:txbx>
                        <w:txbxContent>
                          <w:p w14:paraId="15A954A8" w14:textId="037DCF57" w:rsidR="004373DB" w:rsidRDefault="004373DB" w:rsidP="00CA6976">
                            <w:pPr>
                              <w:pStyle w:val="JPP"/>
                              <w:jc w:val="right"/>
                            </w:pPr>
                            <w:r>
                              <w:t>KINNITATUD</w:t>
                            </w:r>
                          </w:p>
                          <w:p w14:paraId="4BF95D2E" w14:textId="77777777" w:rsidR="004373DB" w:rsidRDefault="004373DB" w:rsidP="00CA6976">
                            <w:pPr>
                              <w:pStyle w:val="JPP"/>
                              <w:jc w:val="right"/>
                            </w:pPr>
                          </w:p>
                          <w:p w14:paraId="09E3806A" w14:textId="6ED14EBD" w:rsidR="004373DB" w:rsidRDefault="00970F66" w:rsidP="00CA6976">
                            <w:pPr>
                              <w:pStyle w:val="JPP"/>
                              <w:jc w:val="right"/>
                            </w:pPr>
                            <w:sdt>
                              <w:sdtPr>
                                <w:alias w:val="Registreerimise kuupäev"/>
                                <w:tag w:val="RMRegistrationDate"/>
                                <w:id w:val="-1142962914"/>
                                <w:showingPlcHdr/>
                                <w:dataBinding w:prefixMappings="xmlns:ns0='http://schemas.microsoft.com/office/2006/metadata/properties' xmlns:ns1='http://www.w3.org/2001/XMLSchema-instance' xmlns:ns2='46ae7162-76a1-44d4-9695-6fb1603da36a' " w:xpath="/ns0:properties[1]/documentManagement[1]/ns2:RMRegistrationDate[1]" w:storeItemID="{A343D1FF-68C1-4B0D-B799-60642747390B}"/>
                                <w:date w:fullDate="2019-04-04T00:00:00Z">
                                  <w:dateFormat w:val="dd.MM.yyyy"/>
                                  <w:lid w:val="et-EE"/>
                                  <w:storeMappedDataAs w:val="dateTime"/>
                                  <w:calendar w:val="gregorian"/>
                                </w:date>
                              </w:sdtPr>
                              <w:sdtEndPr/>
                              <w:sdtContent>
                                <w:r w:rsidR="004373DB" w:rsidRPr="00157880">
                                  <w:rPr>
                                    <w:rStyle w:val="Kohatitetekst"/>
                                  </w:rPr>
                                  <w:t>[Registreerimise kuupäev]</w:t>
                                </w:r>
                              </w:sdtContent>
                            </w:sdt>
                            <w:r w:rsidR="004373DB">
                              <w:t xml:space="preserve"> käskkirjaga nr </w:t>
                            </w:r>
                            <w:sdt>
                              <w:sdtPr>
                                <w:alias w:val="Registreerimisnumber"/>
                                <w:tag w:val="RMReferenceCode"/>
                                <w:id w:val="2057736627"/>
                                <w:showingPlcHdr/>
                                <w:dataBinding w:prefixMappings="xmlns:ns0='http://schemas.microsoft.com/office/2006/metadata/properties' xmlns:ns1='http://www.w3.org/2001/XMLSchema-instance' xmlns:ns2='46ae7162-76a1-44d4-9695-6fb1603da36a' " w:xpath="/ns0:properties[1]/documentManagement[1]/ns2:RMReferenceCode[1]" w:storeItemID="{A343D1FF-68C1-4B0D-B799-60642747390B}"/>
                                <w:text/>
                              </w:sdtPr>
                              <w:sdtEndPr/>
                              <w:sdtContent>
                                <w:r w:rsidR="004373DB" w:rsidRPr="00157880">
                                  <w:rPr>
                                    <w:rStyle w:val="Kohatitetekst"/>
                                  </w:rPr>
                                  <w:t>[Registreerimisnumber]</w:t>
                                </w:r>
                              </w:sdtContent>
                            </w:sdt>
                          </w:p>
                          <w:p w14:paraId="2CD7EE3A" w14:textId="2A97AE49" w:rsidR="004373DB" w:rsidRDefault="004373DB" w:rsidP="00CA6976">
                            <w:pPr>
                              <w:pStyle w:val="JPP"/>
                              <w:jc w:val="right"/>
                            </w:pPr>
                            <w:r>
                              <w:t xml:space="preserve">Lisa nr </w:t>
                            </w:r>
                            <w:r w:rsidR="0054227A">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F2F313" id="_x0000_t202" coordsize="21600,21600" o:spt="202" path="m,l,21600r21600,l21600,xe">
                <v:stroke joinstyle="miter"/>
                <v:path gradientshapeok="t" o:connecttype="rect"/>
              </v:shapetype>
              <v:shape id="Tekstiväli 2" o:spid="_x0000_s1026" type="#_x0000_t202" style="position:absolute;left:0;text-align:left;margin-left:271.2pt;margin-top:17.25pt;width:200.1pt;height:69pt;z-index:25166028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" stroked="f">
                <v:textbox>
                  <w:txbxContent>
                    <w:p w14:paraId="15A954A8" w14:textId="037DCF57" w:rsidR="004373DB" w:rsidRDefault="004373DB" w:rsidP="00CA6976">
                      <w:pPr>
                        <w:pStyle w:val="JPP"/>
                        <w:jc w:val="right"/>
                      </w:pPr>
                      <w:r>
                        <w:t>KINNITATUD</w:t>
                      </w:r>
                    </w:p>
                    <w:p w14:paraId="4BF95D2E" w14:textId="77777777" w:rsidR="004373DB" w:rsidRDefault="004373DB" w:rsidP="00CA6976">
                      <w:pPr>
                        <w:pStyle w:val="JPP"/>
                        <w:jc w:val="right"/>
                      </w:pPr>
                    </w:p>
                    <w:p w14:paraId="09E3806A" w14:textId="6ED14EBD" w:rsidR="004373DB" w:rsidRDefault="00C81179" w:rsidP="00CA6976">
                      <w:pPr>
                        <w:pStyle w:val="JPP"/>
                        <w:jc w:val="right"/>
                      </w:pPr>
                      <w:sdt>
                        <w:sdtPr>
                          <w:alias w:val="Registreerimise kuupäev"/>
                          <w:tag w:val="RMRegistrationDate"/>
                          <w:id w:val="-1142962914"/>
                          <w:showingPlcHdr/>
                          <w:dataBinding w:prefixMappings="xmlns:ns0='http://schemas.microsoft.com/office/2006/metadata/properties' xmlns:ns1='http://www.w3.org/2001/XMLSchema-instance' xmlns:ns2='46ae7162-76a1-44d4-9695-6fb1603da36a' " w:xpath="/ns0:properties[1]/documentManagement[1]/ns2:RMRegistrationDate[1]" w:storeItemID="{A343D1FF-68C1-4B0D-B799-60642747390B}"/>
                          <w:date w:fullDate="2019-04-04T00:00:00Z">
                            <w:dateFormat w:val="dd.MM.yyyy"/>
                            <w:lid w:val="et-EE"/>
                            <w:storeMappedDataAs w:val="dateTime"/>
                            <w:calendar w:val="gregorian"/>
                          </w:date>
                        </w:sdtPr>
                        <w:sdtEndPr/>
                        <w:sdtContent>
                          <w:r w:rsidR="004373DB" w:rsidRPr="00157880">
                            <w:rPr>
                              <w:rStyle w:val="Kohatitetekst"/>
                            </w:rPr>
                            <w:t>[Registreerimise kuupäev]</w:t>
                          </w:r>
                        </w:sdtContent>
                      </w:sdt>
                      <w:r w:rsidR="004373DB">
                        <w:t xml:space="preserve"> käskkirjaga nr </w:t>
                      </w:r>
                      <w:sdt>
                        <w:sdtPr>
                          <w:alias w:val="Registreerimisnumber"/>
                          <w:tag w:val="RMReferenceCode"/>
                          <w:id w:val="2057736627"/>
                          <w:showingPlcHdr/>
                          <w:dataBinding w:prefixMappings="xmlns:ns0='http://schemas.microsoft.com/office/2006/metadata/properties' xmlns:ns1='http://www.w3.org/2001/XMLSchema-instance' xmlns:ns2='46ae7162-76a1-44d4-9695-6fb1603da36a' " w:xpath="/ns0:properties[1]/documentManagement[1]/ns2:RMReferenceCode[1]" w:storeItemID="{A343D1FF-68C1-4B0D-B799-60642747390B}"/>
                          <w:text/>
                        </w:sdtPr>
                        <w:sdtEndPr/>
                        <w:sdtContent>
                          <w:r w:rsidR="004373DB" w:rsidRPr="00157880">
                            <w:rPr>
                              <w:rStyle w:val="Kohatitetekst"/>
                            </w:rPr>
                            <w:t>[Registreerimisnumber]</w:t>
                          </w:r>
                        </w:sdtContent>
                      </w:sdt>
                    </w:p>
                    <w:p w14:paraId="2CD7EE3A" w14:textId="2A97AE49" w:rsidR="004373DB" w:rsidRDefault="004373DB" w:rsidP="00CA6976">
                      <w:pPr>
                        <w:pStyle w:val="JPP"/>
                        <w:jc w:val="right"/>
                      </w:pPr>
                      <w:r>
                        <w:t xml:space="preserve">Lisa nr </w:t>
                      </w:r>
                      <w:r w:rsidR="0054227A">
                        <w:t>1</w:t>
                      </w:r>
                    </w:p>
                  </w:txbxContent>
                </v:textbox>
                <w10:wrap anchory="page"/>
                <w10:anchorlock/>
              </v:shape>
            </w:pict>
          </mc:Fallback>
        </mc:AlternateContent>
      </w:r>
    </w:p>
    <w:p w14:paraId="20D805A7" w14:textId="3D8AEC57" w:rsidR="00A07B99" w:rsidRDefault="00AE2358" w:rsidP="00CA6976">
      <w:pPr>
        <w:pStyle w:val="peakiri"/>
        <w:ind w:right="-2"/>
        <w:jc w:val="center"/>
      </w:pPr>
      <w:r w:rsidRPr="00CA6976">
        <w:rPr>
          <w:b/>
          <w:bCs/>
        </w:rPr>
        <w:t>Toetuse andmise tingimused pärandniitude taastamiseks</w:t>
      </w:r>
    </w:p>
    <w:p w14:paraId="4FE1A15E" w14:textId="2CD76B10" w:rsidR="006268AF" w:rsidRPr="006268AF" w:rsidRDefault="006268AF" w:rsidP="00CA6976">
      <w:pPr>
        <w:ind w:left="567" w:hanging="567"/>
        <w:rPr>
          <w:b/>
          <w:bCs/>
        </w:rPr>
      </w:pPr>
      <w:r w:rsidRPr="006268AF">
        <w:rPr>
          <w:b/>
          <w:bCs/>
        </w:rPr>
        <w:t>1.</w:t>
      </w:r>
      <w:r w:rsidR="00CA6976">
        <w:rPr>
          <w:b/>
          <w:bCs/>
        </w:rPr>
        <w:tab/>
      </w:r>
      <w:r w:rsidRPr="006268AF">
        <w:rPr>
          <w:b/>
          <w:bCs/>
        </w:rPr>
        <w:t>Reguleerimisala</w:t>
      </w:r>
    </w:p>
    <w:p w14:paraId="5AB36F74" w14:textId="4711DF81" w:rsidR="006268AF" w:rsidRDefault="006268AF" w:rsidP="00CA6976">
      <w:pPr>
        <w:ind w:left="567" w:hanging="567"/>
      </w:pPr>
      <w:r>
        <w:t>1.1</w:t>
      </w:r>
      <w:r w:rsidR="00686FFD">
        <w:t>.</w:t>
      </w:r>
      <w:r w:rsidR="00CA6976">
        <w:tab/>
      </w:r>
      <w:r>
        <w:t>Toetust antakse „Ühtekuuluvuspoliitika fondide rakenduskava 2021–2027“ (edaspidi rakenduskava) poliitikaeesmärgi nr 2 „Rohelisem Eesti“ erieesmärgi nr 4 „Kliimamuutustega kohanemise ja katastroofiriski ennetamise ning vastupanuvõime edendamine, võttes arvesse ökosüsteemipõhiseid lähenemisviise“ alusel pärandniitude taastamiseks.</w:t>
      </w:r>
    </w:p>
    <w:p w14:paraId="2CA62CE4" w14:textId="1C157B0A" w:rsidR="006268AF" w:rsidRDefault="006268AF" w:rsidP="00CA6976">
      <w:pPr>
        <w:ind w:left="567" w:hanging="567"/>
      </w:pPr>
      <w:r>
        <w:t>1.2</w:t>
      </w:r>
      <w:r w:rsidR="00686FFD">
        <w:t>.</w:t>
      </w:r>
      <w:r w:rsidR="00CA6976">
        <w:tab/>
      </w:r>
      <w:r>
        <w:t>Toetust eraldatakse 2023–26. aasta Eesti riigi eelarvestrateegia programmi „Keskkonnakaitse ja -kasutus“ meetme „Eluslooduse kaitse ja kasutus“ tegevuse „Elurikkuse kaitse tagamine“ tulemuste saavutamiseks.</w:t>
      </w:r>
    </w:p>
    <w:p w14:paraId="6FBC1CA8" w14:textId="3B1B9F74" w:rsidR="006268AF" w:rsidRDefault="006268AF" w:rsidP="00CA6976">
      <w:pPr>
        <w:ind w:left="567" w:hanging="567"/>
      </w:pPr>
      <w:r>
        <w:t>1.3</w:t>
      </w:r>
      <w:r w:rsidR="00686FFD">
        <w:t>.</w:t>
      </w:r>
      <w:r w:rsidR="00CA6976">
        <w:tab/>
      </w:r>
      <w:r>
        <w:t>Toetus kajastatakse perioodi 2021–2027 Euroopa Liidu ühtekuuluvus- ja siseturvalisuspoliitika fondide Vabariigi Valitsuse 15.12.2022 istungi protokollilise otsusega kinnitatud meetmete nimekirja meetmes „Eluslooduse kaitse ja kasutus”, number 21.2.3.2, „Elupaikade taastamine kliimamuutustega kohanemise valmisoleku suurendamiseks”. Sekkumise number on 21.2.3.21.</w:t>
      </w:r>
    </w:p>
    <w:p w14:paraId="20411054" w14:textId="642B97CD" w:rsidR="006268AF" w:rsidRDefault="006268AF" w:rsidP="00CA6976">
      <w:pPr>
        <w:ind w:left="567" w:hanging="567"/>
        <w:rPr>
          <w:ins w:id="2" w:author="Eerika Purgel" w:date="2025-11-12T09:33:00Z" w16du:dateUtc="2025-11-12T07:33:00Z"/>
        </w:rPr>
      </w:pPr>
      <w:r>
        <w:t>1.4</w:t>
      </w:r>
      <w:r w:rsidR="00686FFD">
        <w:t>.</w:t>
      </w:r>
      <w:r w:rsidR="00CA6976">
        <w:tab/>
      </w:r>
      <w:r>
        <w:t xml:space="preserve">Toetatavate tegevuste valikul lähtutakse ühtekuuluvuspoliitika rakenduskava seirekomisjonis kinnitatud </w:t>
      </w:r>
      <w:r w:rsidR="00591DD8">
        <w:t>läbivatest</w:t>
      </w:r>
      <w:r>
        <w:t xml:space="preserve"> valikukriteeriumidest ja -metoodikast. Toetatavate tegevuste valimiseks kasutatavad valikukriteeriumid ja metoodikad vastavad Vabariigi Valitsuse 12. mai 2022. a määruse nr 55 „Perioodi 2021–2027 Euroopa Liidu ühtekuuluvus- ja siseturvalisuspoliitika fondide rakenduskavade vahendite andmise ja kasutamise üldised tingimused“ (edaspidi ühendmäärus) §-le 7.</w:t>
      </w:r>
    </w:p>
    <w:p w14:paraId="670FF803" w14:textId="77777777" w:rsidR="003520D3" w:rsidRPr="00CC3E21" w:rsidRDefault="003520D3" w:rsidP="003520D3">
      <w:pPr>
        <w:spacing w:after="188" w:line="216" w:lineRule="auto"/>
        <w:ind w:right="80"/>
        <w:jc w:val="left"/>
        <w:rPr>
          <w:ins w:id="3" w:author="Eerika Purgel" w:date="2025-11-12T09:33:00Z" w16du:dateUtc="2025-11-12T07:33:00Z"/>
          <w:szCs w:val="20"/>
        </w:rPr>
      </w:pPr>
      <w:ins w:id="4" w:author="Eerika Purgel" w:date="2025-11-12T09:33:00Z" w16du:dateUtc="2025-11-12T07:33:00Z">
        <w:r>
          <w:t>1</w:t>
        </w:r>
        <w:r>
          <w:rPr>
            <w:rFonts w:eastAsiaTheme="minorEastAsia"/>
            <w:noProof/>
          </w:rPr>
          <w:t>.5.</w:t>
        </w:r>
        <w:r w:rsidRPr="006E68F1">
          <w:rPr>
            <w:szCs w:val="20"/>
          </w:rPr>
          <w:t xml:space="preserve"> </w:t>
        </w:r>
        <w:r>
          <w:rPr>
            <w:szCs w:val="20"/>
          </w:rPr>
          <w:tab/>
        </w:r>
        <w:r w:rsidRPr="00CC3E21">
          <w:rPr>
            <w:szCs w:val="20"/>
          </w:rPr>
          <w:t xml:space="preserve">Käesoleva </w:t>
        </w:r>
        <w:r>
          <w:rPr>
            <w:szCs w:val="20"/>
          </w:rPr>
          <w:t>käskkirja</w:t>
        </w:r>
        <w:r w:rsidRPr="00CC3E21">
          <w:rPr>
            <w:szCs w:val="20"/>
          </w:rPr>
          <w:t xml:space="preserve"> alusel ei toetata Euroopa Parlamendi ja nõukogu määruse (EL) 2021/1058 artiklis 7 nimetatud tegevusi.</w:t>
        </w:r>
      </w:ins>
    </w:p>
    <w:p w14:paraId="05597AAF" w14:textId="77777777" w:rsidR="006268AF" w:rsidRDefault="006268AF" w:rsidP="00977031"/>
    <w:p w14:paraId="074C2C0E" w14:textId="58748BFE" w:rsidR="006268AF" w:rsidRPr="00111FE5" w:rsidRDefault="006268AF" w:rsidP="00CA6976">
      <w:pPr>
        <w:ind w:left="567" w:hanging="567"/>
        <w:rPr>
          <w:b/>
          <w:bCs/>
        </w:rPr>
      </w:pPr>
      <w:r w:rsidRPr="00111FE5">
        <w:rPr>
          <w:b/>
          <w:bCs/>
        </w:rPr>
        <w:t>2</w:t>
      </w:r>
      <w:r w:rsidR="00111FE5">
        <w:rPr>
          <w:b/>
          <w:bCs/>
        </w:rPr>
        <w:t>.</w:t>
      </w:r>
      <w:r w:rsidR="00CA6976">
        <w:rPr>
          <w:b/>
          <w:bCs/>
        </w:rPr>
        <w:tab/>
      </w:r>
      <w:r w:rsidRPr="00111FE5">
        <w:rPr>
          <w:b/>
          <w:bCs/>
        </w:rPr>
        <w:t>Toetuse andmise eesmärk</w:t>
      </w:r>
    </w:p>
    <w:p w14:paraId="5C896376" w14:textId="3F1027D6" w:rsidR="00111FE5" w:rsidRDefault="006268AF" w:rsidP="00CA6976">
      <w:pPr>
        <w:ind w:left="567" w:hanging="567"/>
      </w:pPr>
      <w:r>
        <w:t>2.1</w:t>
      </w:r>
      <w:r w:rsidR="00686FFD">
        <w:t>.</w:t>
      </w:r>
      <w:r w:rsidR="00CA6976">
        <w:tab/>
      </w:r>
      <w:r>
        <w:t xml:space="preserve">Toetuse andmise eesmärk on nõukogu direktiivi 92/43/EMÜ looduslike elupaikade ning loodusliku loomastiku ja taimestiku kaitse kohta (edaspidi loodusdirektiiv) </w:t>
      </w:r>
      <w:bookmarkStart w:id="5" w:name="_Hlk211340595"/>
      <w:r>
        <w:t>märgade pärandniitude taastamine kliimamuutustega kohanemise valmisoleku suurendamiseks</w:t>
      </w:r>
      <w:bookmarkEnd w:id="5"/>
      <w:r>
        <w:t>.</w:t>
      </w:r>
    </w:p>
    <w:p w14:paraId="6300C21C" w14:textId="2E09CCBA" w:rsidR="00111FE5" w:rsidRDefault="006268AF" w:rsidP="00CA6976">
      <w:pPr>
        <w:ind w:left="567" w:hanging="567"/>
      </w:pPr>
      <w:r>
        <w:t>2.2</w:t>
      </w:r>
      <w:r w:rsidR="00686FFD">
        <w:t>.</w:t>
      </w:r>
      <w:r w:rsidR="00CA6976">
        <w:tab/>
      </w:r>
      <w:r>
        <w:t xml:space="preserve">Toetatavad tegevused arvestavad Euroopa Parlamendi ja nõukogu määruse (EL) nr 2021/1060, millega kehtestatakse </w:t>
      </w:r>
      <w:proofErr w:type="spellStart"/>
      <w:r>
        <w:t>ühissätted</w:t>
      </w:r>
      <w:proofErr w:type="spellEnd"/>
      <w:r>
        <w:t xml:space="preserve"> Euroopa Regionaalarengu Fondi, Euroopa Sotsiaalfond+, Ühtekuuluvusfondi, Õiglase Ülemineku Fondi ja Euroopa Merendus-, Kalandus- ja Vesiviljelusfondi kohta ning nende ja Varjupaiga-, Rände- ja Integratsioonifondi, Sisejulgeolekufondi ning piirihalduse ja viisapoliitika rahastu suhtes kohaldatavad finantsreeglid (ELT L 231, 30.06.2021, lk 159–706) artiklis 9 nimetatud horisontaalseid põhimõtteid ja panustavad Riigikogu 12. mai 2021. a otsusega heaks kiidetud riigi pikaajalise arengustrateegia „Eesti 2035“ (edaspidi Eesti 2035) aluspõhimõtete hoidmisesse ning sihi „Eestis on kõigi vajadusi arvestav, turvaline ja kvaliteetne elukeskkond“ saavutamisse.</w:t>
      </w:r>
    </w:p>
    <w:p w14:paraId="0F5E9CB7" w14:textId="16387686" w:rsidR="00111FE5" w:rsidRDefault="006268AF" w:rsidP="00CA6976">
      <w:pPr>
        <w:ind w:left="567" w:hanging="567"/>
      </w:pPr>
      <w:r>
        <w:t>2.3</w:t>
      </w:r>
      <w:r w:rsidR="00686FFD">
        <w:t>.</w:t>
      </w:r>
      <w:r w:rsidR="00CA6976">
        <w:tab/>
      </w:r>
      <w:r>
        <w:t>Strateegia „Eesti 2035“ aluspõhimõtete hoidmist ja sihi „Eestis on kõigi vajadusi arvestav, turvaline ja kvaliteetne elukeskkond“ saavutamisele kaasa aitamist keskkonna- ja kliimaeesmärke toetaval moel hinnatakse toetuse andmisel läbi näitaja „Keskkonnatrendide indeks".</w:t>
      </w:r>
    </w:p>
    <w:p w14:paraId="3FBB3C73" w14:textId="77777777" w:rsidR="00663C29" w:rsidRDefault="00C5481F" w:rsidP="00663C29">
      <w:pPr>
        <w:ind w:left="567" w:hanging="567"/>
        <w:rPr>
          <w:ins w:id="6" w:author="Eerika Purgel" w:date="2025-11-13T15:45:00Z" w16du:dateUtc="2025-11-13T13:45:00Z"/>
        </w:rPr>
      </w:pPr>
      <w:ins w:id="7" w:author="Eerika Purgel" w:date="2025-10-14T13:22:00Z" w16du:dateUtc="2025-10-14T10:22:00Z">
        <w:r>
          <w:t xml:space="preserve">2.4. </w:t>
        </w:r>
        <w:bookmarkStart w:id="8" w:name="_Hlk187400693"/>
        <w:r>
          <w:tab/>
        </w:r>
      </w:ins>
      <w:bookmarkEnd w:id="8"/>
      <w:ins w:id="9" w:author="Eerika Purgel" w:date="2025-11-13T15:45:00Z" w16du:dateUtc="2025-11-13T13:45:00Z">
        <w:r w:rsidR="00663C29">
          <w:t xml:space="preserve">Käesoleva käskkirja raames hõlmab märgade pärandniitude taastamine kliimamuutustega </w:t>
        </w:r>
      </w:ins>
    </w:p>
    <w:p w14:paraId="6ACE5602" w14:textId="00306434" w:rsidR="00C5481F" w:rsidRDefault="00663C29" w:rsidP="00663C29">
      <w:pPr>
        <w:ind w:left="567"/>
        <w:rPr>
          <w:ins w:id="10" w:author="Eerika Purgel" w:date="2025-10-14T13:22:00Z" w16du:dateUtc="2025-10-14T10:22:00Z"/>
        </w:rPr>
      </w:pPr>
      <w:ins w:id="11" w:author="Eerika Purgel" w:date="2025-11-13T15:45:00Z" w16du:dateUtc="2025-11-13T13:45:00Z">
        <w:r>
          <w:t>kohanemise valmisoleku suurendamiseks lisaks punktis 3.1. nimetatud elupaikadele  nendega seotud kompleksalasid</w:t>
        </w:r>
        <w:r w:rsidRPr="000738A4">
          <w:t>, suurenda</w:t>
        </w:r>
        <w:r>
          <w:t xml:space="preserve">des </w:t>
        </w:r>
        <w:r w:rsidRPr="000738A4">
          <w:t>ökosüsteemide vastupanuvõimet ning vähendad</w:t>
        </w:r>
        <w:r>
          <w:t>es</w:t>
        </w:r>
        <w:r w:rsidRPr="000738A4">
          <w:t xml:space="preserve"> haavatavust kliimamuutuste ebasoodsate mõjude suhtes</w:t>
        </w:r>
      </w:ins>
      <w:ins w:id="12" w:author="Kadri Möller" w:date="2025-11-17T16:11:00Z" w16du:dateUtc="2025-11-17T14:11:00Z">
        <w:r w:rsidR="00175246">
          <w:t>.</w:t>
        </w:r>
      </w:ins>
    </w:p>
    <w:p w14:paraId="3F2EC102" w14:textId="77777777" w:rsidR="00111FE5" w:rsidRDefault="00111FE5" w:rsidP="00977031"/>
    <w:p w14:paraId="5D13F01F" w14:textId="012DD9CC" w:rsidR="00111FE5" w:rsidRPr="00111FE5" w:rsidRDefault="006268AF" w:rsidP="00CA6976">
      <w:pPr>
        <w:ind w:left="567" w:hanging="567"/>
        <w:rPr>
          <w:b/>
          <w:bCs/>
        </w:rPr>
      </w:pPr>
      <w:r w:rsidRPr="00111FE5">
        <w:rPr>
          <w:b/>
          <w:bCs/>
        </w:rPr>
        <w:t>3</w:t>
      </w:r>
      <w:r w:rsidR="00111FE5">
        <w:rPr>
          <w:b/>
          <w:bCs/>
        </w:rPr>
        <w:t>.</w:t>
      </w:r>
      <w:r w:rsidR="00CA6976">
        <w:rPr>
          <w:b/>
          <w:bCs/>
        </w:rPr>
        <w:tab/>
      </w:r>
      <w:r w:rsidRPr="00111FE5">
        <w:rPr>
          <w:b/>
          <w:bCs/>
        </w:rPr>
        <w:t>Toetatav tegevus</w:t>
      </w:r>
    </w:p>
    <w:p w14:paraId="53FD2237" w14:textId="1DBF6588" w:rsidR="006E38CC" w:rsidRDefault="006268AF" w:rsidP="00CA6976">
      <w:pPr>
        <w:ind w:left="567" w:hanging="567"/>
        <w:rPr>
          <w:ins w:id="13" w:author="Eerika Purgel" w:date="2025-10-14T13:17:00Z" w16du:dateUtc="2025-10-14T10:17:00Z"/>
        </w:rPr>
      </w:pPr>
      <w:r>
        <w:lastRenderedPageBreak/>
        <w:t>3.1.</w:t>
      </w:r>
      <w:r w:rsidR="00CA6976">
        <w:tab/>
      </w:r>
      <w:bookmarkStart w:id="14" w:name="_Hlk210396517"/>
      <w:r>
        <w:t xml:space="preserve">Toetatav tegevus on loodusdirektiivi I lisas loetletud märgade pärandniitude: rannaniidud (1630), </w:t>
      </w:r>
      <w:proofErr w:type="spellStart"/>
      <w:r>
        <w:t>sinihelmikakooslused</w:t>
      </w:r>
      <w:proofErr w:type="spellEnd"/>
      <w:r>
        <w:t xml:space="preserve"> (6410), niiskuslembesed kõrgrohustud (6430), lamminiidud (6450), ja soostunud niidud (7230) (edaspidi koos kaitstavad elupaigad) taastamine. Kaitstavate elupaikade taastamine toimub </w:t>
      </w:r>
      <w:r w:rsidR="001B6C3C">
        <w:t xml:space="preserve">Natura 2000 võrgustiku aladel ja teistel kaitstavatel aladel </w:t>
      </w:r>
      <w:r>
        <w:t>looduskaitseseaduse § 25 alusel kinnitatud kaitsekorralduskavade, § 25</w:t>
      </w:r>
      <w:r w:rsidRPr="001B6C3C">
        <w:rPr>
          <w:vertAlign w:val="superscript"/>
        </w:rPr>
        <w:t>1</w:t>
      </w:r>
      <w:r>
        <w:t xml:space="preserve"> alusel kinnitatud elupaiga tegevuskava ja § 49 alusel kinnitatud liigi kaitse tegevuskavade põhjal.</w:t>
      </w:r>
    </w:p>
    <w:p w14:paraId="7E7544D3" w14:textId="79016B5D" w:rsidR="00663C29" w:rsidRPr="00663C29" w:rsidRDefault="000C644F" w:rsidP="00663C29">
      <w:pPr>
        <w:pStyle w:val="pf0"/>
        <w:ind w:left="567"/>
        <w:rPr>
          <w:ins w:id="15" w:author="Eerika Purgel" w:date="2025-11-13T15:46:00Z" w16du:dateUtc="2025-11-13T13:46:00Z"/>
        </w:rPr>
      </w:pPr>
      <w:ins w:id="16" w:author="Eerika Purgel" w:date="2025-10-14T13:30:00Z" w16du:dateUtc="2025-10-14T10:30:00Z">
        <w:r w:rsidRPr="00663C29">
          <w:t>3.1.</w:t>
        </w:r>
        <w:r w:rsidRPr="00663C29">
          <w:rPr>
            <w:vertAlign w:val="superscript"/>
          </w:rPr>
          <w:t>1</w:t>
        </w:r>
        <w:r w:rsidRPr="00663C29">
          <w:t xml:space="preserve"> </w:t>
        </w:r>
      </w:ins>
      <w:bookmarkEnd w:id="14"/>
      <w:ins w:id="17" w:author="Eerika Purgel" w:date="2025-11-13T15:46:00Z" w16du:dateUtc="2025-11-13T13:46:00Z">
        <w:r w:rsidR="00663C29" w:rsidRPr="00663C29">
          <w:rPr>
            <w:rStyle w:val="cf01"/>
            <w:rFonts w:ascii="Times New Roman" w:hAnsi="Times New Roman" w:cs="Times New Roman"/>
            <w:sz w:val="24"/>
            <w:szCs w:val="24"/>
          </w:rPr>
          <w:t>Toetatava tegevuse hulka kuuluvad punktis 3.1. nimetatud elupaikadega maastikus paiknevaid teised pärandniidud, mis moodustavad koos märgade pärandniitudega ühtseid kompleksalasid.</w:t>
        </w:r>
      </w:ins>
    </w:p>
    <w:p w14:paraId="117F1B20" w14:textId="4D371DA2" w:rsidR="006E38CC" w:rsidRDefault="006268AF" w:rsidP="00663C29">
      <w:pPr>
        <w:pStyle w:val="pf0"/>
      </w:pPr>
      <w:r>
        <w:t>3.2</w:t>
      </w:r>
      <w:r w:rsidR="00686FFD">
        <w:t>.</w:t>
      </w:r>
      <w:r w:rsidR="00CA6976">
        <w:tab/>
      </w:r>
      <w:bookmarkStart w:id="18" w:name="_Hlk211846114"/>
      <w:r>
        <w:t>Punktis 3.1 nimetatud tegevust ei toetata Riigimetsa Majandamise Keskuse (edaspidi RMK) hallataval riigimaal, välja arvatud juhul, kui RMK hallatav riigimaa moodustab osa tervikalast.</w:t>
      </w:r>
    </w:p>
    <w:bookmarkEnd w:id="18"/>
    <w:p w14:paraId="6A94EC0A" w14:textId="4286ABE0" w:rsidR="006E38CC" w:rsidRDefault="006268AF" w:rsidP="00CA6976">
      <w:pPr>
        <w:ind w:left="567" w:hanging="567"/>
      </w:pPr>
      <w:r>
        <w:t>3.3</w:t>
      </w:r>
      <w:r w:rsidR="00686FFD">
        <w:t>.</w:t>
      </w:r>
      <w:r w:rsidR="00CA6976">
        <w:tab/>
      </w:r>
      <w:r>
        <w:t>Toetatavad tegevused on kooskõlas „ei kahjusta oluliselt“ põhimõttega, mille kohaselt ei tekitata Euroopa Parlamendi ja nõukogu määruse (EL) 2020/852, millega kehtestatakse kestlike investeeringute hõlbustamise raamistik ja muudetakse määrust (EL) 2019/2088 (ELT L 198, 22.06.2020, lk 13–43), artiklis 17 nimetatud olulist kahju.</w:t>
      </w:r>
    </w:p>
    <w:p w14:paraId="5917E6A8" w14:textId="17521D51" w:rsidR="006E38CC" w:rsidRDefault="006268AF" w:rsidP="00CA6976">
      <w:pPr>
        <w:ind w:left="567" w:hanging="567"/>
      </w:pPr>
      <w:r>
        <w:t>3.4.</w:t>
      </w:r>
      <w:r w:rsidR="00CA6976">
        <w:tab/>
      </w:r>
      <w:r>
        <w:t xml:space="preserve">Iga-aastase tegevuskava käesoleva käskkirja punktis 3 toodud toetatavate tegevuste raames kinnitab projekti juhtrühm </w:t>
      </w:r>
      <w:ins w:id="19" w:author="Eerika Purgel" w:date="2025-10-03T15:20:00Z" w16du:dateUtc="2025-10-03T12:20:00Z">
        <w:r w:rsidR="00361F25">
          <w:t xml:space="preserve">iga </w:t>
        </w:r>
      </w:ins>
      <w:del w:id="20" w:author="Eerika Purgel" w:date="2025-10-03T15:20:00Z" w16du:dateUtc="2025-10-03T12:20:00Z">
        <w:r w:rsidDel="00361F25">
          <w:delText>eelneva</w:delText>
        </w:r>
      </w:del>
      <w:r>
        <w:t xml:space="preserve"> aasta 15. </w:t>
      </w:r>
      <w:ins w:id="21" w:author="Eerika Purgel" w:date="2025-10-03T15:09:00Z" w16du:dateUtc="2025-10-03T12:09:00Z">
        <w:r w:rsidR="0064352D">
          <w:t>jaanuariks</w:t>
        </w:r>
      </w:ins>
      <w:del w:id="22" w:author="Eerika Purgel" w:date="2025-10-03T15:09:00Z" w16du:dateUtc="2025-10-03T12:09:00Z">
        <w:r w:rsidDel="0064352D">
          <w:delText>detsembriks</w:delText>
        </w:r>
      </w:del>
      <w:r>
        <w:t>. 2023</w:t>
      </w:r>
      <w:ins w:id="23" w:author="Emma Kruusmäe" w:date="2025-11-28T09:46:00Z" w16du:dateUtc="2025-11-28T07:46:00Z">
        <w:r w:rsidR="00970F66">
          <w:t>.</w:t>
        </w:r>
      </w:ins>
      <w:r>
        <w:t xml:space="preserve"> aasta eelarve kinnitab juhtrühm 90 päeva jooksul käesoleva käskkirja jõustumisest.</w:t>
      </w:r>
    </w:p>
    <w:p w14:paraId="538771BD" w14:textId="77777777" w:rsidR="006E38CC" w:rsidRDefault="006E38CC" w:rsidP="00CA6976">
      <w:pPr>
        <w:ind w:left="567" w:hanging="567"/>
      </w:pPr>
    </w:p>
    <w:p w14:paraId="0C9CF4B5" w14:textId="3B93D888" w:rsidR="006E38CC" w:rsidRPr="006E38CC" w:rsidRDefault="006268AF" w:rsidP="00CA6976">
      <w:pPr>
        <w:ind w:left="567" w:hanging="567"/>
        <w:rPr>
          <w:b/>
          <w:bCs/>
        </w:rPr>
      </w:pPr>
      <w:r w:rsidRPr="006E38CC">
        <w:rPr>
          <w:b/>
          <w:bCs/>
        </w:rPr>
        <w:t>4</w:t>
      </w:r>
      <w:r w:rsidR="006E38CC" w:rsidRPr="006E38CC">
        <w:rPr>
          <w:b/>
          <w:bCs/>
        </w:rPr>
        <w:t>.</w:t>
      </w:r>
      <w:r w:rsidR="00CA6976">
        <w:rPr>
          <w:b/>
          <w:bCs/>
        </w:rPr>
        <w:tab/>
      </w:r>
      <w:r w:rsidRPr="006E38CC">
        <w:rPr>
          <w:b/>
          <w:bCs/>
        </w:rPr>
        <w:t>Tulemused</w:t>
      </w:r>
    </w:p>
    <w:p w14:paraId="2E3874E7" w14:textId="138A1A29" w:rsidR="009A5E7B" w:rsidRDefault="006268AF" w:rsidP="00CA6976">
      <w:pPr>
        <w:ind w:left="567" w:hanging="567"/>
      </w:pPr>
      <w:r>
        <w:t>4.1.</w:t>
      </w:r>
      <w:r w:rsidR="00CA6976">
        <w:tab/>
      </w:r>
      <w:r>
        <w:t>Punktis 3.1 nimetatud tegevuse tulemusena on kaitstavatel elupaikadel taastamismeetmed ellu viidud ja elupaigad taastumas.</w:t>
      </w:r>
    </w:p>
    <w:p w14:paraId="07771C47" w14:textId="6FAF6FAA" w:rsidR="009A5E7B" w:rsidRDefault="006268AF" w:rsidP="00CA6976">
      <w:pPr>
        <w:ind w:left="567" w:hanging="567"/>
      </w:pPr>
      <w:r>
        <w:t>4.2.</w:t>
      </w:r>
      <w:r w:rsidR="00CA6976">
        <w:tab/>
      </w:r>
      <w:r>
        <w:t>Punktis 3.1 nimetatud tegevuste seireks ja hindamiseks kasutatavad näitajad on järgmised:</w:t>
      </w:r>
    </w:p>
    <w:p w14:paraId="1A8735E9" w14:textId="77777777" w:rsidR="009A5E7B" w:rsidRDefault="009A5E7B" w:rsidP="00977031">
      <w:pPr>
        <w:rPr>
          <w:ins w:id="24" w:author="Eerika Purgel" w:date="2025-11-18T07:59:00Z" w16du:dateUtc="2025-11-18T05:59:00Z"/>
        </w:rPr>
      </w:pPr>
    </w:p>
    <w:p w14:paraId="1A5CA966" w14:textId="77777777" w:rsidR="00B41AB4" w:rsidRDefault="00B41AB4" w:rsidP="00977031"/>
    <w:tbl>
      <w:tblPr>
        <w:tblpPr w:leftFromText="141" w:rightFromText="141" w:vertAnchor="text" w:horzAnchor="margin" w:tblpY="-4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701"/>
        <w:gridCol w:w="708"/>
        <w:gridCol w:w="993"/>
        <w:gridCol w:w="1134"/>
        <w:gridCol w:w="992"/>
        <w:gridCol w:w="2693"/>
      </w:tblGrid>
      <w:tr w:rsidR="00C45634" w:rsidRPr="00D5032E" w14:paraId="47DC574F" w14:textId="77777777" w:rsidTr="00351D39">
        <w:trPr>
          <w:trHeight w:val="246"/>
        </w:trPr>
        <w:tc>
          <w:tcPr>
            <w:tcW w:w="1555" w:type="dxa"/>
            <w:gridSpan w:val="2"/>
            <w:vAlign w:val="center"/>
          </w:tcPr>
          <w:p w14:paraId="361A65DD" w14:textId="77777777" w:rsidR="00C45634" w:rsidRPr="00D5032E" w:rsidRDefault="00C45634" w:rsidP="00351D39">
            <w:pPr>
              <w:autoSpaceDE w:val="0"/>
              <w:autoSpaceDN w:val="0"/>
              <w:adjustRightInd w:val="0"/>
              <w:jc w:val="center"/>
              <w:rPr>
                <w:b/>
                <w:bCs/>
                <w:color w:val="000000" w:themeColor="text1"/>
                <w:sz w:val="20"/>
                <w:szCs w:val="20"/>
              </w:rPr>
            </w:pPr>
          </w:p>
        </w:tc>
        <w:tc>
          <w:tcPr>
            <w:tcW w:w="1701" w:type="dxa"/>
            <w:vAlign w:val="center"/>
          </w:tcPr>
          <w:p w14:paraId="2DC29EEF" w14:textId="77777777" w:rsidR="00C45634" w:rsidRPr="00D5032E" w:rsidRDefault="00C45634" w:rsidP="00351D39">
            <w:pPr>
              <w:autoSpaceDE w:val="0"/>
              <w:autoSpaceDN w:val="0"/>
              <w:adjustRightInd w:val="0"/>
              <w:jc w:val="center"/>
              <w:rPr>
                <w:b/>
                <w:bCs/>
                <w:sz w:val="20"/>
                <w:szCs w:val="20"/>
              </w:rPr>
            </w:pPr>
            <w:r w:rsidRPr="00D5032E">
              <w:rPr>
                <w:b/>
                <w:bCs/>
                <w:sz w:val="20"/>
                <w:szCs w:val="20"/>
              </w:rPr>
              <w:t>Näitaja nimetus ja mõõtühik</w:t>
            </w:r>
          </w:p>
        </w:tc>
        <w:tc>
          <w:tcPr>
            <w:tcW w:w="708" w:type="dxa"/>
            <w:vAlign w:val="center"/>
          </w:tcPr>
          <w:p w14:paraId="1E5813E3" w14:textId="77777777" w:rsidR="00C45634" w:rsidRPr="00D5032E" w:rsidRDefault="00C45634" w:rsidP="00351D39">
            <w:pPr>
              <w:autoSpaceDE w:val="0"/>
              <w:autoSpaceDN w:val="0"/>
              <w:adjustRightInd w:val="0"/>
              <w:jc w:val="center"/>
              <w:rPr>
                <w:b/>
                <w:bCs/>
                <w:color w:val="000000" w:themeColor="text1"/>
                <w:sz w:val="20"/>
                <w:szCs w:val="20"/>
              </w:rPr>
            </w:pPr>
            <w:r w:rsidRPr="00D5032E">
              <w:rPr>
                <w:b/>
                <w:bCs/>
                <w:color w:val="000000" w:themeColor="text1"/>
                <w:sz w:val="20"/>
                <w:szCs w:val="20"/>
              </w:rPr>
              <w:t>Alg-tase</w:t>
            </w:r>
          </w:p>
        </w:tc>
        <w:tc>
          <w:tcPr>
            <w:tcW w:w="993" w:type="dxa"/>
            <w:vAlign w:val="center"/>
          </w:tcPr>
          <w:p w14:paraId="33FFB5DF" w14:textId="77777777" w:rsidR="00C45634" w:rsidRPr="00D5032E" w:rsidRDefault="00C45634" w:rsidP="00351D39">
            <w:pPr>
              <w:autoSpaceDE w:val="0"/>
              <w:autoSpaceDN w:val="0"/>
              <w:adjustRightInd w:val="0"/>
              <w:jc w:val="center"/>
              <w:rPr>
                <w:b/>
                <w:bCs/>
                <w:color w:val="000000" w:themeColor="text1"/>
                <w:sz w:val="20"/>
                <w:szCs w:val="20"/>
              </w:rPr>
            </w:pPr>
            <w:r w:rsidRPr="00D5032E">
              <w:rPr>
                <w:b/>
                <w:bCs/>
                <w:color w:val="000000" w:themeColor="text1"/>
                <w:sz w:val="20"/>
                <w:szCs w:val="20"/>
              </w:rPr>
              <w:t>Aasta</w:t>
            </w:r>
          </w:p>
        </w:tc>
        <w:tc>
          <w:tcPr>
            <w:tcW w:w="1134" w:type="dxa"/>
            <w:vAlign w:val="center"/>
          </w:tcPr>
          <w:p w14:paraId="73F0EDA5" w14:textId="77777777" w:rsidR="00C45634" w:rsidRPr="00D5032E" w:rsidRDefault="00C45634" w:rsidP="00351D39">
            <w:pPr>
              <w:autoSpaceDE w:val="0"/>
              <w:autoSpaceDN w:val="0"/>
              <w:adjustRightInd w:val="0"/>
              <w:jc w:val="center"/>
              <w:rPr>
                <w:bCs/>
                <w:i/>
                <w:color w:val="000000" w:themeColor="text1"/>
                <w:sz w:val="20"/>
                <w:szCs w:val="20"/>
              </w:rPr>
            </w:pPr>
            <w:r>
              <w:rPr>
                <w:b/>
                <w:bCs/>
                <w:color w:val="000000" w:themeColor="text1"/>
                <w:sz w:val="20"/>
                <w:szCs w:val="20"/>
              </w:rPr>
              <w:t>2024 vahetase</w:t>
            </w:r>
          </w:p>
        </w:tc>
        <w:tc>
          <w:tcPr>
            <w:tcW w:w="992" w:type="dxa"/>
            <w:vAlign w:val="center"/>
          </w:tcPr>
          <w:p w14:paraId="7CD9D7A3" w14:textId="77777777" w:rsidR="00C45634" w:rsidRPr="00D5032E" w:rsidRDefault="00C45634" w:rsidP="00351D39">
            <w:pPr>
              <w:autoSpaceDE w:val="0"/>
              <w:autoSpaceDN w:val="0"/>
              <w:adjustRightInd w:val="0"/>
              <w:jc w:val="center"/>
              <w:rPr>
                <w:b/>
                <w:bCs/>
                <w:color w:val="000000" w:themeColor="text1"/>
                <w:sz w:val="20"/>
                <w:szCs w:val="20"/>
              </w:rPr>
            </w:pPr>
            <w:r w:rsidRPr="00D5032E">
              <w:rPr>
                <w:b/>
                <w:bCs/>
                <w:color w:val="000000" w:themeColor="text1"/>
                <w:sz w:val="20"/>
                <w:szCs w:val="20"/>
              </w:rPr>
              <w:t>2029 sihttase</w:t>
            </w:r>
          </w:p>
        </w:tc>
        <w:tc>
          <w:tcPr>
            <w:tcW w:w="2693" w:type="dxa"/>
            <w:vAlign w:val="center"/>
          </w:tcPr>
          <w:p w14:paraId="4C327C6E" w14:textId="77777777" w:rsidR="00C45634" w:rsidRPr="00D5032E" w:rsidRDefault="00C45634" w:rsidP="00351D39">
            <w:pPr>
              <w:autoSpaceDE w:val="0"/>
              <w:autoSpaceDN w:val="0"/>
              <w:adjustRightInd w:val="0"/>
              <w:jc w:val="center"/>
              <w:rPr>
                <w:bCs/>
                <w:i/>
                <w:color w:val="000000" w:themeColor="text1"/>
                <w:sz w:val="20"/>
                <w:szCs w:val="20"/>
              </w:rPr>
            </w:pPr>
            <w:r w:rsidRPr="00D5032E">
              <w:rPr>
                <w:b/>
                <w:bCs/>
                <w:color w:val="000000" w:themeColor="text1"/>
                <w:sz w:val="20"/>
                <w:szCs w:val="20"/>
              </w:rPr>
              <w:t>Selgitav teave</w:t>
            </w:r>
          </w:p>
        </w:tc>
      </w:tr>
      <w:tr w:rsidR="00C45634" w:rsidRPr="00D5032E" w14:paraId="7535CA5B" w14:textId="77777777" w:rsidTr="00351D39">
        <w:trPr>
          <w:trHeight w:val="1460"/>
        </w:trPr>
        <w:tc>
          <w:tcPr>
            <w:tcW w:w="562" w:type="dxa"/>
            <w:vMerge w:val="restart"/>
            <w:textDirection w:val="btLr"/>
          </w:tcPr>
          <w:p w14:paraId="6B0E593F" w14:textId="77777777" w:rsidR="00C45634" w:rsidRPr="00D5032E" w:rsidRDefault="00C45634" w:rsidP="00351D39">
            <w:pPr>
              <w:autoSpaceDE w:val="0"/>
              <w:autoSpaceDN w:val="0"/>
              <w:adjustRightInd w:val="0"/>
              <w:ind w:left="113" w:right="113"/>
              <w:jc w:val="center"/>
              <w:rPr>
                <w:b/>
                <w:color w:val="000000" w:themeColor="text1"/>
                <w:sz w:val="20"/>
                <w:szCs w:val="20"/>
              </w:rPr>
            </w:pPr>
            <w:r w:rsidRPr="00D5032E">
              <w:rPr>
                <w:b/>
                <w:color w:val="000000" w:themeColor="text1"/>
                <w:sz w:val="20"/>
                <w:szCs w:val="20"/>
              </w:rPr>
              <w:t>Rahastamiskava näitajad</w:t>
            </w:r>
          </w:p>
          <w:p w14:paraId="2082C724" w14:textId="77777777" w:rsidR="00C45634" w:rsidRPr="00D5032E" w:rsidRDefault="00C45634" w:rsidP="00351D39">
            <w:pPr>
              <w:autoSpaceDE w:val="0"/>
              <w:autoSpaceDN w:val="0"/>
              <w:adjustRightInd w:val="0"/>
              <w:ind w:left="113" w:right="113"/>
              <w:jc w:val="center"/>
              <w:rPr>
                <w:b/>
                <w:color w:val="000000" w:themeColor="text1"/>
                <w:sz w:val="20"/>
                <w:szCs w:val="20"/>
              </w:rPr>
            </w:pPr>
          </w:p>
        </w:tc>
        <w:tc>
          <w:tcPr>
            <w:tcW w:w="993" w:type="dxa"/>
            <w:vAlign w:val="center"/>
          </w:tcPr>
          <w:p w14:paraId="541E704A" w14:textId="77777777" w:rsidR="00C45634" w:rsidRPr="00B93438" w:rsidRDefault="00C45634" w:rsidP="00351D39">
            <w:pPr>
              <w:autoSpaceDE w:val="0"/>
              <w:autoSpaceDN w:val="0"/>
              <w:adjustRightInd w:val="0"/>
              <w:jc w:val="left"/>
              <w:rPr>
                <w:color w:val="000000" w:themeColor="text1"/>
                <w:sz w:val="20"/>
                <w:szCs w:val="20"/>
              </w:rPr>
            </w:pPr>
            <w:r w:rsidRPr="00B93438">
              <w:rPr>
                <w:color w:val="000000" w:themeColor="text1"/>
                <w:sz w:val="20"/>
                <w:szCs w:val="20"/>
              </w:rPr>
              <w:t xml:space="preserve">Väljund-näitaja </w:t>
            </w:r>
          </w:p>
        </w:tc>
        <w:tc>
          <w:tcPr>
            <w:tcW w:w="1701" w:type="dxa"/>
            <w:vAlign w:val="center"/>
          </w:tcPr>
          <w:p w14:paraId="2EC6BA46" w14:textId="77777777" w:rsidR="00C45634" w:rsidRDefault="00C45634" w:rsidP="00351D39">
            <w:pPr>
              <w:jc w:val="left"/>
              <w:rPr>
                <w:sz w:val="20"/>
                <w:szCs w:val="20"/>
              </w:rPr>
            </w:pPr>
            <w:r w:rsidRPr="00D5032E">
              <w:rPr>
                <w:sz w:val="20"/>
                <w:szCs w:val="20"/>
              </w:rPr>
              <w:t xml:space="preserve">Seisundi parandamiseks toetust saanud elupaikade pindala </w:t>
            </w:r>
          </w:p>
          <w:p w14:paraId="18E4DEC8" w14:textId="77777777" w:rsidR="00C45634" w:rsidRPr="00D5032E" w:rsidRDefault="00C45634" w:rsidP="00351D39">
            <w:pPr>
              <w:jc w:val="left"/>
              <w:rPr>
                <w:sz w:val="20"/>
                <w:szCs w:val="20"/>
              </w:rPr>
            </w:pPr>
            <w:r w:rsidRPr="00D5032E">
              <w:rPr>
                <w:sz w:val="20"/>
                <w:szCs w:val="20"/>
              </w:rPr>
              <w:t xml:space="preserve">(ha) </w:t>
            </w:r>
          </w:p>
        </w:tc>
        <w:tc>
          <w:tcPr>
            <w:tcW w:w="708" w:type="dxa"/>
            <w:vAlign w:val="center"/>
          </w:tcPr>
          <w:p w14:paraId="1F435FD9" w14:textId="77777777" w:rsidR="00C45634" w:rsidRPr="00D5032E" w:rsidRDefault="00C45634" w:rsidP="00351D39">
            <w:pPr>
              <w:autoSpaceDE w:val="0"/>
              <w:autoSpaceDN w:val="0"/>
              <w:adjustRightInd w:val="0"/>
              <w:jc w:val="center"/>
              <w:rPr>
                <w:color w:val="000000" w:themeColor="text1"/>
                <w:sz w:val="20"/>
                <w:szCs w:val="20"/>
              </w:rPr>
            </w:pPr>
            <w:r w:rsidRPr="00D5032E">
              <w:rPr>
                <w:color w:val="000000" w:themeColor="text1"/>
                <w:sz w:val="20"/>
                <w:szCs w:val="20"/>
              </w:rPr>
              <w:t>0</w:t>
            </w:r>
          </w:p>
        </w:tc>
        <w:tc>
          <w:tcPr>
            <w:tcW w:w="993" w:type="dxa"/>
            <w:vAlign w:val="center"/>
          </w:tcPr>
          <w:p w14:paraId="76C0BC5B" w14:textId="77777777" w:rsidR="00C45634" w:rsidRPr="00B93438" w:rsidRDefault="00C45634" w:rsidP="00351D39">
            <w:pPr>
              <w:autoSpaceDE w:val="0"/>
              <w:autoSpaceDN w:val="0"/>
              <w:adjustRightInd w:val="0"/>
              <w:jc w:val="center"/>
              <w:rPr>
                <w:color w:val="000000" w:themeColor="text1"/>
                <w:sz w:val="20"/>
                <w:szCs w:val="20"/>
              </w:rPr>
            </w:pPr>
            <w:r w:rsidRPr="00B93438">
              <w:rPr>
                <w:bCs/>
                <w:sz w:val="20"/>
                <w:szCs w:val="20"/>
              </w:rPr>
              <w:t>E</w:t>
            </w:r>
            <w:r w:rsidRPr="00B93438">
              <w:rPr>
                <w:bCs/>
                <w:color w:val="000000" w:themeColor="text1"/>
                <w:sz w:val="20"/>
                <w:szCs w:val="20"/>
              </w:rPr>
              <w:t>i kohaldu</w:t>
            </w:r>
          </w:p>
        </w:tc>
        <w:tc>
          <w:tcPr>
            <w:tcW w:w="1134" w:type="dxa"/>
            <w:vAlign w:val="center"/>
          </w:tcPr>
          <w:p w14:paraId="5B06D58F" w14:textId="77777777" w:rsidR="00C45634" w:rsidRPr="00D5032E" w:rsidRDefault="00C45634" w:rsidP="00351D39">
            <w:pPr>
              <w:autoSpaceDE w:val="0"/>
              <w:autoSpaceDN w:val="0"/>
              <w:adjustRightInd w:val="0"/>
              <w:jc w:val="center"/>
              <w:rPr>
                <w:color w:val="000000" w:themeColor="text1"/>
                <w:sz w:val="20"/>
                <w:szCs w:val="20"/>
              </w:rPr>
            </w:pPr>
            <w:r>
              <w:rPr>
                <w:color w:val="000000" w:themeColor="text1"/>
                <w:sz w:val="20"/>
                <w:szCs w:val="20"/>
              </w:rPr>
              <w:t>100</w:t>
            </w:r>
          </w:p>
        </w:tc>
        <w:tc>
          <w:tcPr>
            <w:tcW w:w="992" w:type="dxa"/>
            <w:vAlign w:val="center"/>
          </w:tcPr>
          <w:p w14:paraId="303BBB5F" w14:textId="1DF2B572" w:rsidR="00C45634" w:rsidRPr="00D5032E" w:rsidRDefault="00A95021" w:rsidP="00351D39">
            <w:pPr>
              <w:autoSpaceDE w:val="0"/>
              <w:autoSpaceDN w:val="0"/>
              <w:adjustRightInd w:val="0"/>
              <w:jc w:val="center"/>
              <w:rPr>
                <w:bCs/>
                <w:color w:val="000000" w:themeColor="text1"/>
                <w:sz w:val="20"/>
                <w:szCs w:val="20"/>
              </w:rPr>
            </w:pPr>
            <w:ins w:id="25" w:author="Eerika Purgel" w:date="2025-10-13T17:32:00Z" w16du:dateUtc="2025-10-13T14:32:00Z">
              <w:r>
                <w:rPr>
                  <w:bCs/>
                  <w:color w:val="000000" w:themeColor="text1"/>
                  <w:sz w:val="20"/>
                  <w:szCs w:val="20"/>
                  <w:highlight w:val="yellow"/>
                </w:rPr>
                <w:t>15</w:t>
              </w:r>
            </w:ins>
            <w:del w:id="26" w:author="Eerika Purgel" w:date="2025-10-13T17:32:00Z" w16du:dateUtc="2025-10-13T14:32:00Z">
              <w:r w:rsidR="00C45634" w:rsidRPr="009B5EFD" w:rsidDel="00A95021">
                <w:rPr>
                  <w:bCs/>
                  <w:color w:val="000000" w:themeColor="text1"/>
                  <w:sz w:val="20"/>
                  <w:szCs w:val="20"/>
                  <w:highlight w:val="yellow"/>
                </w:rPr>
                <w:delText>20</w:delText>
              </w:r>
            </w:del>
            <w:r w:rsidR="00C45634" w:rsidRPr="009B5EFD">
              <w:rPr>
                <w:bCs/>
                <w:color w:val="000000" w:themeColor="text1"/>
                <w:sz w:val="20"/>
                <w:szCs w:val="20"/>
                <w:highlight w:val="yellow"/>
              </w:rPr>
              <w:t>00</w:t>
            </w:r>
          </w:p>
        </w:tc>
        <w:tc>
          <w:tcPr>
            <w:tcW w:w="2693" w:type="dxa"/>
            <w:vAlign w:val="center"/>
          </w:tcPr>
          <w:p w14:paraId="7E8FFEFA" w14:textId="77777777" w:rsidR="00C45634" w:rsidRPr="00D5032E" w:rsidRDefault="00C45634" w:rsidP="00351D39">
            <w:pPr>
              <w:autoSpaceDE w:val="0"/>
              <w:autoSpaceDN w:val="0"/>
              <w:adjustRightInd w:val="0"/>
              <w:jc w:val="left"/>
              <w:rPr>
                <w:color w:val="000000" w:themeColor="text1"/>
                <w:sz w:val="20"/>
                <w:szCs w:val="20"/>
              </w:rPr>
            </w:pPr>
            <w:r>
              <w:rPr>
                <w:rFonts w:eastAsia="Calibri"/>
                <w:sz w:val="20"/>
                <w:szCs w:val="20"/>
              </w:rPr>
              <w:t>T</w:t>
            </w:r>
            <w:r w:rsidRPr="00D5032E">
              <w:rPr>
                <w:rFonts w:eastAsia="Calibri"/>
                <w:sz w:val="20"/>
                <w:szCs w:val="20"/>
              </w:rPr>
              <w:t xml:space="preserve">aastatud </w:t>
            </w:r>
            <w:r>
              <w:rPr>
                <w:rFonts w:eastAsia="Calibri"/>
                <w:sz w:val="20"/>
                <w:szCs w:val="20"/>
              </w:rPr>
              <w:t xml:space="preserve">kaitstavate </w:t>
            </w:r>
            <w:r w:rsidRPr="00D5032E">
              <w:rPr>
                <w:rFonts w:eastAsia="Calibri"/>
                <w:sz w:val="20"/>
                <w:szCs w:val="20"/>
              </w:rPr>
              <w:t>elupaikade pindala hektarites. Pindala määramisel arvestatakse taastamismeetme-</w:t>
            </w:r>
            <w:proofErr w:type="spellStart"/>
            <w:r w:rsidRPr="00D5032E">
              <w:rPr>
                <w:rFonts w:eastAsia="Calibri"/>
                <w:sz w:val="20"/>
                <w:szCs w:val="20"/>
              </w:rPr>
              <w:t>tega</w:t>
            </w:r>
            <w:proofErr w:type="spellEnd"/>
            <w:r w:rsidRPr="00D5032E">
              <w:rPr>
                <w:rFonts w:eastAsia="Calibri"/>
                <w:sz w:val="20"/>
                <w:szCs w:val="20"/>
              </w:rPr>
              <w:t xml:space="preserve"> kaetud elupaiga pindala</w:t>
            </w:r>
            <w:r>
              <w:rPr>
                <w:rFonts w:eastAsia="Calibri"/>
                <w:sz w:val="20"/>
                <w:szCs w:val="20"/>
              </w:rPr>
              <w:t xml:space="preserve">. </w:t>
            </w:r>
            <w:r w:rsidRPr="00D5032E">
              <w:rPr>
                <w:rFonts w:eastAsia="Calibri"/>
                <w:sz w:val="20"/>
                <w:szCs w:val="20"/>
              </w:rPr>
              <w:t xml:space="preserve">Saavutustaset raporteeritakse pärast taastamistegevuste lõpetamist konkreetsel alal. Andmeallikas on SFOS, projektiaruanded. </w:t>
            </w:r>
          </w:p>
        </w:tc>
      </w:tr>
      <w:tr w:rsidR="00C45634" w:rsidRPr="00D5032E" w14:paraId="7599F988" w14:textId="77777777" w:rsidTr="00351D39">
        <w:trPr>
          <w:trHeight w:val="1680"/>
        </w:trPr>
        <w:tc>
          <w:tcPr>
            <w:tcW w:w="562" w:type="dxa"/>
            <w:vMerge/>
          </w:tcPr>
          <w:p w14:paraId="2BA109E8" w14:textId="77777777" w:rsidR="00C45634" w:rsidRPr="00D5032E" w:rsidRDefault="00C45634" w:rsidP="00351D39">
            <w:pPr>
              <w:autoSpaceDE w:val="0"/>
              <w:autoSpaceDN w:val="0"/>
              <w:adjustRightInd w:val="0"/>
              <w:jc w:val="left"/>
              <w:rPr>
                <w:color w:val="000000" w:themeColor="text1"/>
                <w:sz w:val="20"/>
                <w:szCs w:val="20"/>
              </w:rPr>
            </w:pPr>
          </w:p>
        </w:tc>
        <w:tc>
          <w:tcPr>
            <w:tcW w:w="993" w:type="dxa"/>
            <w:vAlign w:val="center"/>
          </w:tcPr>
          <w:p w14:paraId="5C05E511" w14:textId="77777777" w:rsidR="00C45634" w:rsidRPr="00B93438" w:rsidRDefault="00C45634" w:rsidP="00351D39">
            <w:pPr>
              <w:autoSpaceDE w:val="0"/>
              <w:autoSpaceDN w:val="0"/>
              <w:adjustRightInd w:val="0"/>
              <w:jc w:val="left"/>
              <w:rPr>
                <w:color w:val="000000" w:themeColor="text1"/>
                <w:sz w:val="20"/>
                <w:szCs w:val="20"/>
              </w:rPr>
            </w:pPr>
            <w:r w:rsidRPr="00B93438">
              <w:rPr>
                <w:color w:val="000000" w:themeColor="text1"/>
                <w:sz w:val="20"/>
                <w:szCs w:val="20"/>
              </w:rPr>
              <w:t>Tulemus-näitaja</w:t>
            </w:r>
          </w:p>
        </w:tc>
        <w:tc>
          <w:tcPr>
            <w:tcW w:w="1701" w:type="dxa"/>
            <w:vAlign w:val="center"/>
          </w:tcPr>
          <w:p w14:paraId="6931AA92" w14:textId="77777777" w:rsidR="00C45634" w:rsidRDefault="00C45634" w:rsidP="00351D39">
            <w:pPr>
              <w:jc w:val="left"/>
              <w:rPr>
                <w:sz w:val="20"/>
                <w:szCs w:val="20"/>
              </w:rPr>
            </w:pPr>
            <w:r w:rsidRPr="00D5032E">
              <w:rPr>
                <w:sz w:val="20"/>
                <w:szCs w:val="20"/>
              </w:rPr>
              <w:t xml:space="preserve">Alade arv, kus elupaikade ja liikide seisund on toetuse abil paranenud </w:t>
            </w:r>
          </w:p>
          <w:p w14:paraId="3169845F" w14:textId="77777777" w:rsidR="00C45634" w:rsidRPr="00D5032E" w:rsidRDefault="00C45634" w:rsidP="00351D39">
            <w:pPr>
              <w:jc w:val="left"/>
              <w:rPr>
                <w:sz w:val="20"/>
                <w:szCs w:val="20"/>
              </w:rPr>
            </w:pPr>
            <w:r w:rsidRPr="00D5032E">
              <w:rPr>
                <w:sz w:val="20"/>
                <w:szCs w:val="20"/>
              </w:rPr>
              <w:t xml:space="preserve">(alade arv) </w:t>
            </w:r>
          </w:p>
        </w:tc>
        <w:tc>
          <w:tcPr>
            <w:tcW w:w="708" w:type="dxa"/>
            <w:vAlign w:val="center"/>
          </w:tcPr>
          <w:p w14:paraId="3808087A" w14:textId="77777777" w:rsidR="00C45634" w:rsidRPr="00D5032E" w:rsidRDefault="00C45634" w:rsidP="00351D39">
            <w:pPr>
              <w:autoSpaceDE w:val="0"/>
              <w:autoSpaceDN w:val="0"/>
              <w:adjustRightInd w:val="0"/>
              <w:jc w:val="center"/>
              <w:rPr>
                <w:color w:val="000000" w:themeColor="text1"/>
                <w:sz w:val="20"/>
                <w:szCs w:val="20"/>
              </w:rPr>
            </w:pPr>
            <w:r w:rsidRPr="00D5032E">
              <w:rPr>
                <w:color w:val="000000" w:themeColor="text1"/>
                <w:sz w:val="20"/>
                <w:szCs w:val="20"/>
              </w:rPr>
              <w:t>0</w:t>
            </w:r>
          </w:p>
        </w:tc>
        <w:tc>
          <w:tcPr>
            <w:tcW w:w="993" w:type="dxa"/>
            <w:vAlign w:val="center"/>
          </w:tcPr>
          <w:p w14:paraId="273A139A" w14:textId="77777777" w:rsidR="00C45634" w:rsidRPr="00D5032E" w:rsidRDefault="00C45634" w:rsidP="00351D39">
            <w:pPr>
              <w:autoSpaceDE w:val="0"/>
              <w:autoSpaceDN w:val="0"/>
              <w:adjustRightInd w:val="0"/>
              <w:jc w:val="center"/>
              <w:rPr>
                <w:color w:val="000000" w:themeColor="text1"/>
                <w:sz w:val="20"/>
                <w:szCs w:val="20"/>
              </w:rPr>
            </w:pPr>
            <w:r w:rsidRPr="00D5032E">
              <w:rPr>
                <w:color w:val="000000" w:themeColor="text1"/>
                <w:sz w:val="20"/>
                <w:szCs w:val="20"/>
              </w:rPr>
              <w:t>2020</w:t>
            </w:r>
          </w:p>
        </w:tc>
        <w:tc>
          <w:tcPr>
            <w:tcW w:w="1134" w:type="dxa"/>
            <w:vAlign w:val="center"/>
          </w:tcPr>
          <w:p w14:paraId="7A0EC845" w14:textId="77777777" w:rsidR="00C45634" w:rsidRPr="00D5032E" w:rsidRDefault="00C45634" w:rsidP="00351D39">
            <w:pPr>
              <w:autoSpaceDE w:val="0"/>
              <w:autoSpaceDN w:val="0"/>
              <w:adjustRightInd w:val="0"/>
              <w:jc w:val="center"/>
              <w:rPr>
                <w:color w:val="000000" w:themeColor="text1"/>
                <w:sz w:val="20"/>
                <w:szCs w:val="20"/>
              </w:rPr>
            </w:pPr>
            <w:r w:rsidRPr="00D5032E">
              <w:rPr>
                <w:color w:val="000000" w:themeColor="text1"/>
                <w:sz w:val="20"/>
                <w:szCs w:val="20"/>
              </w:rPr>
              <w:t>0</w:t>
            </w:r>
          </w:p>
        </w:tc>
        <w:tc>
          <w:tcPr>
            <w:tcW w:w="992" w:type="dxa"/>
            <w:vAlign w:val="center"/>
          </w:tcPr>
          <w:p w14:paraId="2425EA4A" w14:textId="77777777" w:rsidR="00C45634" w:rsidRPr="00D5032E" w:rsidRDefault="00C45634" w:rsidP="00351D39">
            <w:pPr>
              <w:autoSpaceDE w:val="0"/>
              <w:autoSpaceDN w:val="0"/>
              <w:adjustRightInd w:val="0"/>
              <w:jc w:val="center"/>
              <w:rPr>
                <w:bCs/>
                <w:color w:val="000000" w:themeColor="text1"/>
                <w:sz w:val="20"/>
                <w:szCs w:val="20"/>
              </w:rPr>
            </w:pPr>
            <w:r>
              <w:rPr>
                <w:bCs/>
                <w:color w:val="000000" w:themeColor="text1"/>
                <w:sz w:val="20"/>
                <w:szCs w:val="20"/>
              </w:rPr>
              <w:t>20</w:t>
            </w:r>
          </w:p>
        </w:tc>
        <w:tc>
          <w:tcPr>
            <w:tcW w:w="2693" w:type="dxa"/>
            <w:vAlign w:val="center"/>
          </w:tcPr>
          <w:p w14:paraId="5D99F006" w14:textId="77777777" w:rsidR="00C45634" w:rsidRPr="00D5032E" w:rsidRDefault="00C45634" w:rsidP="00351D39">
            <w:pPr>
              <w:autoSpaceDE w:val="0"/>
              <w:autoSpaceDN w:val="0"/>
              <w:adjustRightInd w:val="0"/>
              <w:jc w:val="left"/>
              <w:rPr>
                <w:color w:val="000000" w:themeColor="text1"/>
                <w:sz w:val="20"/>
                <w:szCs w:val="20"/>
              </w:rPr>
            </w:pPr>
            <w:r w:rsidRPr="00D5032E">
              <w:rPr>
                <w:rFonts w:eastAsia="Calibri"/>
                <w:sz w:val="20"/>
                <w:szCs w:val="20"/>
              </w:rPr>
              <w:t>Toetust saanud alade arv</w:t>
            </w:r>
            <w:r>
              <w:rPr>
                <w:rFonts w:eastAsia="Calibri"/>
                <w:sz w:val="20"/>
                <w:szCs w:val="20"/>
              </w:rPr>
              <w:t xml:space="preserve">. </w:t>
            </w:r>
            <w:r w:rsidRPr="00D5032E">
              <w:rPr>
                <w:rFonts w:eastAsia="Calibri"/>
                <w:sz w:val="20"/>
                <w:szCs w:val="20"/>
              </w:rPr>
              <w:t xml:space="preserve">Saavutustaset raporteeritakse pärast taastamis-tegevuste lõpetamist konkreetsel alal. Andmeallikas on SFOS, </w:t>
            </w:r>
            <w:r w:rsidRPr="00F61FA1">
              <w:rPr>
                <w:rFonts w:eastAsia="Calibri"/>
                <w:sz w:val="20"/>
                <w:szCs w:val="20"/>
              </w:rPr>
              <w:t>projektiaruanded. Andmed</w:t>
            </w:r>
            <w:r w:rsidRPr="00D5032E">
              <w:rPr>
                <w:rFonts w:eastAsia="Calibri"/>
                <w:sz w:val="20"/>
                <w:szCs w:val="20"/>
              </w:rPr>
              <w:t xml:space="preserve"> tulevad projekti käigus taastatud </w:t>
            </w:r>
            <w:r>
              <w:rPr>
                <w:rFonts w:eastAsia="Calibri"/>
                <w:sz w:val="20"/>
                <w:szCs w:val="20"/>
              </w:rPr>
              <w:t xml:space="preserve">kaitstavate </w:t>
            </w:r>
            <w:r w:rsidRPr="00D5032E">
              <w:rPr>
                <w:rFonts w:eastAsia="Calibri"/>
                <w:sz w:val="20"/>
                <w:szCs w:val="20"/>
              </w:rPr>
              <w:t>elupaikade asukohast alade arvestuses</w:t>
            </w:r>
          </w:p>
        </w:tc>
      </w:tr>
    </w:tbl>
    <w:p w14:paraId="3B8B3389" w14:textId="38FE2DD8" w:rsidR="00B41AB4" w:rsidRDefault="00B41AB4" w:rsidP="00B41AB4">
      <w:pPr>
        <w:jc w:val="left"/>
        <w:rPr>
          <w:ins w:id="27" w:author="Eerika Purgel" w:date="2025-11-18T07:59:00Z" w16du:dateUtc="2025-11-18T05:59:00Z"/>
        </w:rPr>
      </w:pPr>
      <w:ins w:id="28" w:author="Eerika Purgel" w:date="2025-11-18T07:59:00Z" w16du:dateUtc="2025-11-18T05:59:00Z">
        <w:r>
          <w:t>4.2</w:t>
        </w:r>
        <w:r w:rsidRPr="00D91B70">
          <w:rPr>
            <w:vertAlign w:val="superscript"/>
          </w:rPr>
          <w:t>1</w:t>
        </w:r>
      </w:ins>
      <w:ins w:id="29" w:author="Eerika Purgel" w:date="2025-11-18T08:00:00Z" w16du:dateUtc="2025-11-18T06:00:00Z">
        <w:r>
          <w:rPr>
            <w:vertAlign w:val="superscript"/>
          </w:rPr>
          <w:tab/>
        </w:r>
      </w:ins>
      <w:ins w:id="30" w:author="Eerika Purgel" w:date="2025-11-18T07:59:00Z" w16du:dateUtc="2025-11-18T05:59:00Z">
        <w:r>
          <w:t>Punktis 4.2. toodud väljundnäitajasse ei pea kõik punktis 3.1 toodud toetatavad tegevused panustama.</w:t>
        </w:r>
      </w:ins>
    </w:p>
    <w:p w14:paraId="579390B3" w14:textId="77777777" w:rsidR="00B41AB4" w:rsidRDefault="00B41AB4" w:rsidP="00CA6976">
      <w:pPr>
        <w:ind w:left="567" w:hanging="567"/>
        <w:rPr>
          <w:ins w:id="31" w:author="Eerika Purgel" w:date="2025-11-18T07:59:00Z" w16du:dateUtc="2025-11-18T05:59:00Z"/>
        </w:rPr>
      </w:pPr>
    </w:p>
    <w:p w14:paraId="2859C3B8" w14:textId="27D954B6" w:rsidR="00C45634" w:rsidRDefault="006268AF" w:rsidP="00CA6976">
      <w:pPr>
        <w:ind w:left="567" w:hanging="567"/>
      </w:pPr>
      <w:r>
        <w:t>4.3.</w:t>
      </w:r>
      <w:r w:rsidR="00CA6976">
        <w:tab/>
      </w:r>
      <w:r>
        <w:t>Projekti spetsiifilised näitajad kehtestab vajaduse korral projekti juhtrühm.</w:t>
      </w:r>
    </w:p>
    <w:p w14:paraId="689D2A43" w14:textId="77777777" w:rsidR="00C45634" w:rsidRDefault="00C45634" w:rsidP="00977031"/>
    <w:p w14:paraId="2500AD8F" w14:textId="68ED4119" w:rsidR="00C45634" w:rsidRPr="00C45634" w:rsidRDefault="006268AF" w:rsidP="00977031">
      <w:pPr>
        <w:rPr>
          <w:b/>
          <w:bCs/>
        </w:rPr>
      </w:pPr>
      <w:r w:rsidRPr="00C45634">
        <w:rPr>
          <w:b/>
          <w:bCs/>
        </w:rPr>
        <w:t>5</w:t>
      </w:r>
      <w:r w:rsidR="00C45634" w:rsidRPr="00C45634">
        <w:rPr>
          <w:b/>
          <w:bCs/>
        </w:rPr>
        <w:t>.</w:t>
      </w:r>
      <w:r w:rsidR="00CA6976">
        <w:rPr>
          <w:b/>
          <w:bCs/>
        </w:rPr>
        <w:tab/>
      </w:r>
      <w:r w:rsidRPr="00C45634">
        <w:rPr>
          <w:b/>
          <w:bCs/>
        </w:rPr>
        <w:t>Rakendusasutus, rakendussüksus ja elluviija</w:t>
      </w:r>
    </w:p>
    <w:p w14:paraId="636D7AE2" w14:textId="72F23A8C" w:rsidR="00792FBD" w:rsidRDefault="006268AF" w:rsidP="00977031">
      <w:r>
        <w:t>5.1.</w:t>
      </w:r>
      <w:r w:rsidR="00CA6976">
        <w:tab/>
      </w:r>
      <w:r>
        <w:t>Rakendusasutus on K</w:t>
      </w:r>
      <w:r w:rsidR="00792FBD">
        <w:t>liima</w:t>
      </w:r>
      <w:r>
        <w:t>ministeerium.</w:t>
      </w:r>
    </w:p>
    <w:p w14:paraId="4AF259A0" w14:textId="5BB97B6C" w:rsidR="00792FBD" w:rsidRDefault="006268AF" w:rsidP="00977031">
      <w:r>
        <w:t>5.2.</w:t>
      </w:r>
      <w:r w:rsidR="00CA6976">
        <w:tab/>
      </w:r>
      <w:r>
        <w:t>Rakendusüksus on Sihtasutus Keskkonnainvesteeringute Keskus.</w:t>
      </w:r>
    </w:p>
    <w:p w14:paraId="444AB18D" w14:textId="7E7F15C4" w:rsidR="00E75774" w:rsidRDefault="006268AF" w:rsidP="00977031">
      <w:r>
        <w:t>5.3.</w:t>
      </w:r>
      <w:r w:rsidR="00CA6976">
        <w:tab/>
      </w:r>
      <w:r>
        <w:t>Tegevuste elluviija on Keskkonnaamet.</w:t>
      </w:r>
    </w:p>
    <w:p w14:paraId="516BFCF8" w14:textId="77777777" w:rsidR="00E75774" w:rsidRDefault="00E75774" w:rsidP="00977031"/>
    <w:p w14:paraId="58AF8FD7" w14:textId="14EE8FFE" w:rsidR="00E75774" w:rsidRPr="00E75774" w:rsidRDefault="006268AF" w:rsidP="00977031">
      <w:pPr>
        <w:rPr>
          <w:b/>
          <w:bCs/>
        </w:rPr>
      </w:pPr>
      <w:r w:rsidRPr="00E75774">
        <w:rPr>
          <w:b/>
          <w:bCs/>
        </w:rPr>
        <w:t>6</w:t>
      </w:r>
      <w:r w:rsidR="00E75774">
        <w:rPr>
          <w:b/>
          <w:bCs/>
        </w:rPr>
        <w:t>.</w:t>
      </w:r>
      <w:r w:rsidR="00CA6976">
        <w:rPr>
          <w:b/>
          <w:bCs/>
        </w:rPr>
        <w:tab/>
      </w:r>
      <w:r w:rsidRPr="00E75774">
        <w:rPr>
          <w:b/>
          <w:bCs/>
        </w:rPr>
        <w:t>Projekti juhtrühm</w:t>
      </w:r>
    </w:p>
    <w:p w14:paraId="1796848A" w14:textId="0BA8C263" w:rsidR="00B65607" w:rsidRDefault="006268AF" w:rsidP="00CA6976">
      <w:pPr>
        <w:ind w:left="567" w:hanging="567"/>
      </w:pPr>
      <w:r>
        <w:t>6.1.</w:t>
      </w:r>
      <w:r w:rsidR="00CA6976">
        <w:tab/>
      </w:r>
      <w:r>
        <w:t>Elluviija moodustab projekti juhtrühma, mis koosneb elluviija, Riigimetsa Majandamise Keskus</w:t>
      </w:r>
      <w:r w:rsidR="00F06995">
        <w:t>e,</w:t>
      </w:r>
      <w:r w:rsidR="001B6C3C">
        <w:t xml:space="preserve"> </w:t>
      </w:r>
      <w:r>
        <w:t>K</w:t>
      </w:r>
      <w:r w:rsidR="00A76115">
        <w:t>liima</w:t>
      </w:r>
      <w:r>
        <w:t xml:space="preserve">ministeeriumi </w:t>
      </w:r>
      <w:r w:rsidR="00F06995">
        <w:t xml:space="preserve">ja Pärandkoosluste Kaitse Ühingu </w:t>
      </w:r>
      <w:r>
        <w:t>esindajatest.</w:t>
      </w:r>
    </w:p>
    <w:p w14:paraId="4B4310EC" w14:textId="69706DD4" w:rsidR="00B65607" w:rsidRDefault="006268AF" w:rsidP="00CA6976">
      <w:pPr>
        <w:ind w:left="567" w:hanging="567"/>
      </w:pPr>
      <w:r>
        <w:t>6.2.</w:t>
      </w:r>
      <w:r w:rsidR="00CA6976">
        <w:tab/>
      </w:r>
      <w:r>
        <w:t>Projekti juhtrühma kaasatakse vaatlejana rakendusüksuse esindaja.</w:t>
      </w:r>
    </w:p>
    <w:p w14:paraId="5F970082" w14:textId="77777777" w:rsidR="00D91502" w:rsidRDefault="006268AF" w:rsidP="00CA6976">
      <w:pPr>
        <w:ind w:left="567" w:hanging="567"/>
      </w:pPr>
      <w:r>
        <w:t>6.3.</w:t>
      </w:r>
      <w:r w:rsidR="00CA6976">
        <w:tab/>
      </w:r>
      <w:r>
        <w:t xml:space="preserve">Projekti juhtrühm koordineerib projekti rakendamist, hindab projekti rakendamise edukust ning kinnitab projekti detailse tegevuskava, hankeplaanid, aastaeelarve ja edenemise aruanded. </w:t>
      </w:r>
    </w:p>
    <w:p w14:paraId="5B168C10" w14:textId="337661E9" w:rsidR="00B65607" w:rsidRDefault="006268AF" w:rsidP="00CA6976">
      <w:pPr>
        <w:ind w:left="567" w:hanging="567"/>
      </w:pPr>
      <w:r>
        <w:t>6.4.</w:t>
      </w:r>
      <w:r w:rsidR="00CA6976">
        <w:tab/>
      </w:r>
      <w:r>
        <w:t>Projekti elluviija ei osale projekti rakendamise edukuse hindamisel.</w:t>
      </w:r>
    </w:p>
    <w:p w14:paraId="032C45CA" w14:textId="0E054F5A" w:rsidR="00B65607" w:rsidRDefault="006268AF" w:rsidP="00CA6976">
      <w:pPr>
        <w:ind w:left="567" w:hanging="567"/>
      </w:pPr>
      <w:r>
        <w:t>6.5.</w:t>
      </w:r>
      <w:r w:rsidR="00CA6976">
        <w:tab/>
      </w:r>
      <w:r>
        <w:t>Projekti juhtrühma tööd korraldab elluviija.</w:t>
      </w:r>
    </w:p>
    <w:p w14:paraId="31BDB77A" w14:textId="353AA066" w:rsidR="00B65607" w:rsidRDefault="006268AF" w:rsidP="00CA6976">
      <w:pPr>
        <w:ind w:left="567" w:hanging="567"/>
      </w:pPr>
      <w:r>
        <w:t>6.6.</w:t>
      </w:r>
      <w:r w:rsidR="00CA6976">
        <w:tab/>
      </w:r>
      <w:r>
        <w:t>Projekti juhtrühmal on õigus eelarve piires eelarveridasid muuta, objekte juurde võtta ja ära jätta.</w:t>
      </w:r>
    </w:p>
    <w:p w14:paraId="6D3CCC78" w14:textId="464E4E9B" w:rsidR="00A44A54" w:rsidRPr="00374A48" w:rsidRDefault="006268AF" w:rsidP="00A44A54">
      <w:pPr>
        <w:rPr>
          <w:ins w:id="32" w:author="Eerika Purgel" w:date="2025-11-13T15:53:00Z" w16du:dateUtc="2025-11-13T13:53:00Z"/>
        </w:rPr>
      </w:pPr>
      <w:r>
        <w:t>6.7.</w:t>
      </w:r>
      <w:r w:rsidR="00CA6976">
        <w:tab/>
      </w:r>
      <w:ins w:id="33" w:author="Eerika Purgel" w:date="2025-11-13T15:53:00Z" w16du:dateUtc="2025-11-13T13:53:00Z">
        <w:r w:rsidR="00A44A54" w:rsidRPr="00374A48">
          <w:t>Juhtrühm otsustab konsensuslikult, millised tegevused projektis ära tehakse, arvestades ühendmääruse §-s 7 nimetatud valikukriteeriume, samuti projekti eesmärke,</w:t>
        </w:r>
        <w:r w:rsidR="00A44A54" w:rsidRPr="00374A48" w:rsidDel="00DC41D8">
          <w:t xml:space="preserve"> </w:t>
        </w:r>
        <w:r w:rsidR="00A44A54" w:rsidRPr="00374A48">
          <w:t xml:space="preserve">kuluefektiivsust ja kulude abikõlblikkust. </w:t>
        </w:r>
      </w:ins>
    </w:p>
    <w:p w14:paraId="507D0091" w14:textId="77777777" w:rsidR="00A44A54" w:rsidRPr="00374A48" w:rsidRDefault="00A44A54" w:rsidP="00A44A54">
      <w:pPr>
        <w:tabs>
          <w:tab w:val="center" w:pos="4722"/>
        </w:tabs>
        <w:jc w:val="left"/>
        <w:rPr>
          <w:ins w:id="34" w:author="Eerika Purgel" w:date="2025-11-13T15:53:00Z" w16du:dateUtc="2025-11-13T13:53:00Z"/>
        </w:rPr>
      </w:pPr>
      <w:ins w:id="35" w:author="Eerika Purgel" w:date="2025-11-13T15:53:00Z" w16du:dateUtc="2025-11-13T13:53:00Z">
        <w:r w:rsidRPr="00374A48">
          <w:rPr>
            <w:color w:val="242424"/>
          </w:rPr>
          <w:t>6.8.</w:t>
        </w:r>
        <w:r w:rsidRPr="00374A48">
          <w:rPr>
            <w:color w:val="242424"/>
          </w:rPr>
          <w:tab/>
          <w:t xml:space="preserve">Kui juhtrühm ei jõua konsensusele, langetab otsuse </w:t>
        </w:r>
        <w:r w:rsidRPr="00374A48">
          <w:t xml:space="preserve">arvestades ühendmääruse §-s 7 </w:t>
        </w:r>
      </w:ins>
    </w:p>
    <w:p w14:paraId="668BA6F2" w14:textId="019F03AE" w:rsidR="00A44A54" w:rsidRPr="00374A48" w:rsidRDefault="00A44A54" w:rsidP="00A44A54">
      <w:pPr>
        <w:tabs>
          <w:tab w:val="center" w:pos="4722"/>
        </w:tabs>
        <w:jc w:val="left"/>
        <w:rPr>
          <w:ins w:id="36" w:author="Eerika Purgel" w:date="2025-11-13T15:53:00Z" w16du:dateUtc="2025-11-13T13:53:00Z"/>
          <w:color w:val="242424"/>
        </w:rPr>
      </w:pPr>
      <w:ins w:id="37" w:author="Eerika Purgel" w:date="2025-11-13T15:53:00Z" w16du:dateUtc="2025-11-13T13:53:00Z">
        <w:r w:rsidRPr="00374A48">
          <w:t xml:space="preserve">nimetatud valikukriteeriume </w:t>
        </w:r>
        <w:r w:rsidRPr="00374A48">
          <w:rPr>
            <w:color w:val="242424"/>
          </w:rPr>
          <w:t>Kliimaministeerium.</w:t>
        </w:r>
        <w:del w:id="38" w:author="Kadri Möller" w:date="2025-11-17T16:14:00Z" w16du:dateUtc="2025-11-17T14:14:00Z">
          <w:r w:rsidRPr="00374A48" w:rsidDel="00175246">
            <w:rPr>
              <w:color w:val="242424"/>
            </w:rPr>
            <w:delText>“;</w:delText>
          </w:r>
        </w:del>
      </w:ins>
    </w:p>
    <w:p w14:paraId="7BE94A7F" w14:textId="16907DD0" w:rsidR="009C7985" w:rsidDel="009B5EFD" w:rsidRDefault="006268AF" w:rsidP="00A44A54">
      <w:pPr>
        <w:rPr>
          <w:del w:id="39" w:author="Eerika Purgel" w:date="2025-10-03T15:05:00Z" w16du:dateUtc="2025-10-03T12:05:00Z"/>
        </w:rPr>
      </w:pPr>
      <w:del w:id="40" w:author="Eerika Purgel" w:date="2025-10-03T15:05:00Z" w16du:dateUtc="2025-10-03T12:05:00Z">
        <w:r w:rsidDel="009B5EFD">
          <w:delText>Juhtrühm otsustab konsensuslikult, millised objektid ja kui suures mahus korda tehakse, arvestades kuluefektiivsust ja abikõlblike kulude võimalikkust ning projekti eesmärke.</w:delText>
        </w:r>
      </w:del>
    </w:p>
    <w:p w14:paraId="433194F3" w14:textId="2508F83F" w:rsidR="009C7985" w:rsidDel="009B5EFD" w:rsidRDefault="006268AF" w:rsidP="009B5EFD">
      <w:pPr>
        <w:ind w:left="709" w:hanging="709"/>
        <w:rPr>
          <w:del w:id="41" w:author="Eerika Purgel" w:date="2025-10-03T15:05:00Z" w16du:dateUtc="2025-10-03T12:05:00Z"/>
        </w:rPr>
      </w:pPr>
      <w:del w:id="42" w:author="Eerika Purgel" w:date="2025-10-03T15:05:00Z" w16du:dateUtc="2025-10-03T12:05:00Z">
        <w:r w:rsidDel="009B5EFD">
          <w:delText>6.8.</w:delText>
        </w:r>
        <w:r w:rsidR="00CA6976" w:rsidDel="009B5EFD">
          <w:tab/>
        </w:r>
        <w:r w:rsidDel="009B5EFD">
          <w:delText>Kui juhtrühm ei jõua konsensusele, teeb otsuse K</w:delText>
        </w:r>
        <w:r w:rsidR="009C7985" w:rsidDel="009B5EFD">
          <w:delText>liima</w:delText>
        </w:r>
        <w:r w:rsidDel="009B5EFD">
          <w:delText>ministeerium.</w:delText>
        </w:r>
      </w:del>
    </w:p>
    <w:p w14:paraId="127CECE1" w14:textId="77777777" w:rsidR="009C7985" w:rsidRDefault="009C7985" w:rsidP="00977031"/>
    <w:p w14:paraId="77C27877" w14:textId="402C26D8" w:rsidR="009C7985" w:rsidRPr="009C7985" w:rsidRDefault="006268AF" w:rsidP="00977031">
      <w:pPr>
        <w:rPr>
          <w:b/>
          <w:bCs/>
        </w:rPr>
      </w:pPr>
      <w:r w:rsidRPr="009C7985">
        <w:rPr>
          <w:b/>
          <w:bCs/>
        </w:rPr>
        <w:t>7</w:t>
      </w:r>
      <w:r w:rsidR="009C7985" w:rsidRPr="009C7985">
        <w:rPr>
          <w:b/>
          <w:bCs/>
        </w:rPr>
        <w:t>.</w:t>
      </w:r>
      <w:r w:rsidR="00CA6976">
        <w:rPr>
          <w:b/>
          <w:bCs/>
        </w:rPr>
        <w:tab/>
      </w:r>
      <w:r w:rsidRPr="009C7985">
        <w:rPr>
          <w:b/>
          <w:bCs/>
        </w:rPr>
        <w:t>Tegevuste abikõlblikkuse periood</w:t>
      </w:r>
    </w:p>
    <w:p w14:paraId="140A411C" w14:textId="77777777" w:rsidR="009C7985" w:rsidRDefault="006268AF" w:rsidP="00977031">
      <w:r>
        <w:t>Tegevuste abikõlblikkuse periood algab 1. jaanuaril 2022 ning lõpeb 31. detsembril 2029.</w:t>
      </w:r>
    </w:p>
    <w:p w14:paraId="41FFED11" w14:textId="77777777" w:rsidR="009C7985" w:rsidRDefault="009C7985" w:rsidP="00977031"/>
    <w:p w14:paraId="37C34753" w14:textId="06AD4971" w:rsidR="009C7985" w:rsidRPr="009C7985" w:rsidRDefault="006268AF" w:rsidP="00977031">
      <w:pPr>
        <w:rPr>
          <w:b/>
          <w:bCs/>
        </w:rPr>
      </w:pPr>
      <w:r w:rsidRPr="009C7985">
        <w:rPr>
          <w:b/>
          <w:bCs/>
        </w:rPr>
        <w:t>8</w:t>
      </w:r>
      <w:r w:rsidR="009C7985" w:rsidRPr="009C7985">
        <w:rPr>
          <w:b/>
          <w:bCs/>
        </w:rPr>
        <w:t>.</w:t>
      </w:r>
      <w:r w:rsidR="00CA6976">
        <w:rPr>
          <w:b/>
          <w:bCs/>
        </w:rPr>
        <w:tab/>
      </w:r>
      <w:r w:rsidRPr="009C7985">
        <w:rPr>
          <w:b/>
          <w:bCs/>
        </w:rPr>
        <w:t>Tegevuste eelarve</w:t>
      </w:r>
    </w:p>
    <w:p w14:paraId="7B69B49D" w14:textId="0054272A" w:rsidR="00686FFD" w:rsidRDefault="006268AF" w:rsidP="00837614">
      <w:pPr>
        <w:ind w:left="567" w:hanging="567"/>
      </w:pPr>
      <w:r>
        <w:t>8.1.</w:t>
      </w:r>
      <w:r w:rsidR="00CA6976">
        <w:tab/>
      </w:r>
      <w:r>
        <w:t>Toetust makstakse Euroopa Liidu Ühtekuuluvusfondist.</w:t>
      </w:r>
    </w:p>
    <w:p w14:paraId="68B57F95" w14:textId="3FFF9331" w:rsidR="00686FFD" w:rsidRDefault="006268AF" w:rsidP="00837614">
      <w:pPr>
        <w:ind w:left="567" w:hanging="567"/>
      </w:pPr>
      <w:r>
        <w:t>8.2.</w:t>
      </w:r>
      <w:r w:rsidR="00CA6976">
        <w:tab/>
      </w:r>
      <w:r>
        <w:t>Toetuse maksimaalne osakaal on 85% abikõlblikest kuludest ning projekti riiklik kaasfinantseerimise minimaalne osakaal on 15% abikõlblikest kuludest.</w:t>
      </w:r>
    </w:p>
    <w:p w14:paraId="48050E01" w14:textId="73262DD5" w:rsidR="00686FFD" w:rsidRDefault="006268AF" w:rsidP="00837614">
      <w:pPr>
        <w:ind w:left="567" w:hanging="567"/>
      </w:pPr>
      <w:r>
        <w:t>8.3</w:t>
      </w:r>
      <w:r w:rsidR="00686FFD">
        <w:t>.</w:t>
      </w:r>
      <w:r w:rsidR="00CA6976">
        <w:tab/>
      </w:r>
      <w:r>
        <w:t xml:space="preserve">Projekti kogueelarve on </w:t>
      </w:r>
      <w:ins w:id="43" w:author="Eerika Purgel" w:date="2025-10-15T12:00:00Z" w16du:dateUtc="2025-10-15T09:00:00Z">
        <w:r w:rsidR="00A444AA">
          <w:t>3 867 875</w:t>
        </w:r>
      </w:ins>
      <w:del w:id="44" w:author="Eerika Purgel" w:date="2025-10-15T12:00:00Z" w16du:dateUtc="2025-10-15T09:00:00Z">
        <w:r w:rsidDel="00A444AA">
          <w:delText xml:space="preserve">5 000 </w:delText>
        </w:r>
      </w:del>
      <w:ins w:id="45" w:author="Eerika Purgel" w:date="2025-10-15T12:00:00Z" w16du:dateUtc="2025-10-15T09:00:00Z">
        <w:r w:rsidR="00A444AA">
          <w:t> </w:t>
        </w:r>
      </w:ins>
      <w:del w:id="46" w:author="Eerika Purgel" w:date="2025-10-15T12:00:00Z" w16du:dateUtc="2025-10-15T09:00:00Z">
        <w:r w:rsidDel="00A444AA">
          <w:delText>000</w:delText>
        </w:r>
      </w:del>
      <w:ins w:id="47" w:author="Eerika Purgel" w:date="2025-10-15T12:00:00Z" w16du:dateUtc="2025-10-15T09:00:00Z">
        <w:r w:rsidR="00A444AA">
          <w:t>,00</w:t>
        </w:r>
      </w:ins>
      <w:r>
        <w:t xml:space="preserve"> eurot, millest toetus on </w:t>
      </w:r>
      <w:ins w:id="48" w:author="Eerika Purgel" w:date="2025-10-15T12:00:00Z" w16du:dateUtc="2025-10-15T09:00:00Z">
        <w:r w:rsidR="00A444AA">
          <w:t>3 287 693,75</w:t>
        </w:r>
      </w:ins>
      <w:del w:id="49" w:author="Eerika Purgel" w:date="2025-10-15T12:00:00Z" w16du:dateUtc="2025-10-15T09:00:00Z">
        <w:r w:rsidDel="00A444AA">
          <w:delText>4 250 000,00</w:delText>
        </w:r>
      </w:del>
      <w:r>
        <w:t xml:space="preserve"> eurot ning riiklik kaasfinantseering </w:t>
      </w:r>
      <w:ins w:id="50" w:author="Eerika Purgel" w:date="2025-10-15T12:00:00Z" w16du:dateUtc="2025-10-15T09:00:00Z">
        <w:r w:rsidR="00A444AA">
          <w:t>580 181,25</w:t>
        </w:r>
      </w:ins>
      <w:del w:id="51" w:author="Eerika Purgel" w:date="2025-10-15T12:00:00Z" w16du:dateUtc="2025-10-15T09:00:00Z">
        <w:r w:rsidDel="00A444AA">
          <w:delText>750 000,00</w:delText>
        </w:r>
      </w:del>
      <w:r>
        <w:t xml:space="preserve"> eurot. Projekti tegevuste eelarve ja ajakava on lisas 2.</w:t>
      </w:r>
    </w:p>
    <w:p w14:paraId="17B6A812" w14:textId="77777777" w:rsidR="00686FFD" w:rsidRDefault="00686FFD" w:rsidP="00977031"/>
    <w:p w14:paraId="0C54A8EC" w14:textId="50CAAAAB" w:rsidR="00686FFD" w:rsidRPr="00686FFD" w:rsidRDefault="006268AF" w:rsidP="00977031">
      <w:pPr>
        <w:rPr>
          <w:b/>
          <w:bCs/>
        </w:rPr>
      </w:pPr>
      <w:r w:rsidRPr="00686FFD">
        <w:rPr>
          <w:b/>
          <w:bCs/>
        </w:rPr>
        <w:t>9</w:t>
      </w:r>
      <w:r w:rsidR="00686FFD" w:rsidRPr="00686FFD">
        <w:rPr>
          <w:b/>
          <w:bCs/>
        </w:rPr>
        <w:t>.</w:t>
      </w:r>
      <w:r w:rsidR="00837614">
        <w:rPr>
          <w:b/>
          <w:bCs/>
        </w:rPr>
        <w:tab/>
      </w:r>
      <w:r w:rsidRPr="00686FFD">
        <w:rPr>
          <w:b/>
          <w:bCs/>
        </w:rPr>
        <w:t>Kulude abikõlblikkus</w:t>
      </w:r>
    </w:p>
    <w:p w14:paraId="2823F838" w14:textId="1102B238" w:rsidR="00686FFD" w:rsidRDefault="006268AF" w:rsidP="00837614">
      <w:pPr>
        <w:ind w:left="567" w:hanging="567"/>
      </w:pPr>
      <w:r>
        <w:t>9.1.</w:t>
      </w:r>
      <w:r w:rsidR="00837614">
        <w:tab/>
      </w:r>
      <w:r>
        <w:t>Kulu on abikõlblik, kui see vastab ühendmääruse §-dele 15, 16 ja 21 ning käskkirjas sätestatud tingimustele.</w:t>
      </w:r>
    </w:p>
    <w:p w14:paraId="245FD13D" w14:textId="3851B7C6" w:rsidR="00686FFD" w:rsidRDefault="006268AF" w:rsidP="00837614">
      <w:pPr>
        <w:ind w:left="567" w:hanging="567"/>
      </w:pPr>
      <w:r>
        <w:t>9.2.</w:t>
      </w:r>
      <w:r w:rsidR="00837614">
        <w:tab/>
      </w:r>
      <w:r>
        <w:t>Abikõlblikud on kulud, mis on otseselt vajalikud projekti väljundite loomiseks punktis 3 nimetatud tegevuste elluviimisel ja meetme tulemuste ning projekti eesmärkide ja tulemuste saavutamiseks, sh:</w:t>
      </w:r>
    </w:p>
    <w:p w14:paraId="0012A296" w14:textId="77777777" w:rsidR="00837614" w:rsidRDefault="006268AF" w:rsidP="00837614">
      <w:pPr>
        <w:ind w:left="567" w:hanging="567"/>
      </w:pPr>
      <w:r>
        <w:t>9.2.1</w:t>
      </w:r>
      <w:r w:rsidR="00837614">
        <w:tab/>
      </w:r>
      <w:r>
        <w:t xml:space="preserve">kuni viie protsendi ulatuses projekti abikõlblikest kuludest punktis 3 nimetatud tegevuste elluviimiseksvajalike töövahendite soetamise ja koolituse kulud; </w:t>
      </w:r>
    </w:p>
    <w:p w14:paraId="48FB0328" w14:textId="5CF111A1" w:rsidR="00686FFD" w:rsidRDefault="006268AF" w:rsidP="00837614">
      <w:pPr>
        <w:ind w:left="567" w:hanging="567"/>
      </w:pPr>
      <w:r>
        <w:t>9.2.2</w:t>
      </w:r>
      <w:r w:rsidR="00837614">
        <w:tab/>
      </w:r>
      <w:r>
        <w:t>punktis 3.1 nimetatud tegevustega seotud teavitamise kulud, seal hulgas Vabariigi Valitsuse 12.05.2022 määruse nr 54 ,,Perioodi 2021–2027 ühtekuuluvus- ja siseturvalisuspoliitika fondide vahendite andmisest avalikkuse teavitamine“ (edaspidi teavitamise määrus) kohased kulud;</w:t>
      </w:r>
    </w:p>
    <w:p w14:paraId="473464E9" w14:textId="1893FAE0" w:rsidR="00686FFD" w:rsidRDefault="006268AF" w:rsidP="00837614">
      <w:pPr>
        <w:ind w:left="567" w:hanging="567"/>
      </w:pPr>
      <w:r>
        <w:t>9.2.3</w:t>
      </w:r>
      <w:r w:rsidR="00837614">
        <w:tab/>
      </w:r>
      <w:r>
        <w:t>ekspertiisi kulud;</w:t>
      </w:r>
    </w:p>
    <w:p w14:paraId="4152765D" w14:textId="6F64865C" w:rsidR="00686FFD" w:rsidRDefault="006268AF" w:rsidP="00837614">
      <w:pPr>
        <w:ind w:left="567" w:hanging="567"/>
      </w:pPr>
      <w:r>
        <w:t>9.2.4</w:t>
      </w:r>
      <w:r w:rsidR="00837614">
        <w:tab/>
      </w:r>
      <w:r>
        <w:t>juhendmaterjalide koostamise kulud;</w:t>
      </w:r>
    </w:p>
    <w:p w14:paraId="2C5B2FB7" w14:textId="10F93DE5" w:rsidR="00686FFD" w:rsidRDefault="006268AF" w:rsidP="00837614">
      <w:pPr>
        <w:ind w:left="567" w:hanging="567"/>
      </w:pPr>
      <w:r>
        <w:t>9.2.5</w:t>
      </w:r>
      <w:r w:rsidR="00837614">
        <w:tab/>
      </w:r>
      <w:r>
        <w:t>personalikulud;</w:t>
      </w:r>
    </w:p>
    <w:p w14:paraId="4DE60401" w14:textId="5207E2B3" w:rsidR="00686FFD" w:rsidRDefault="006268AF" w:rsidP="00837614">
      <w:pPr>
        <w:ind w:left="567" w:hanging="567"/>
      </w:pPr>
      <w:r>
        <w:t>9.2.6</w:t>
      </w:r>
      <w:r w:rsidR="00837614">
        <w:tab/>
      </w:r>
      <w:r>
        <w:t>projektiga seotud transpordikulud on abikõlblikud käesoleva käskkirja punktis 3 toodud tegevuste elluviimiseks.</w:t>
      </w:r>
    </w:p>
    <w:p w14:paraId="5B5BF37D" w14:textId="381DD6CC" w:rsidR="00686FFD" w:rsidRDefault="006268AF" w:rsidP="00837614">
      <w:pPr>
        <w:ind w:left="567" w:hanging="567"/>
      </w:pPr>
      <w:r>
        <w:lastRenderedPageBreak/>
        <w:t>9.3.</w:t>
      </w:r>
      <w:r w:rsidR="00837614">
        <w:tab/>
      </w:r>
      <w:r>
        <w:t>Projekti kaudsed kulud, mis on nimetatud ühendmääruses § 21 lõikes 4, kokku 15% ulatuses projekti otseste personalikulude maksumusest.</w:t>
      </w:r>
    </w:p>
    <w:p w14:paraId="2287B30F" w14:textId="2D46D550" w:rsidR="00686FFD" w:rsidRDefault="006268AF" w:rsidP="00837614">
      <w:pPr>
        <w:ind w:left="567" w:hanging="567"/>
      </w:pPr>
      <w:r>
        <w:t>9.4.</w:t>
      </w:r>
      <w:r w:rsidR="00837614">
        <w:tab/>
      </w:r>
      <w:r>
        <w:t>Abikõlblikud ei ole:</w:t>
      </w:r>
    </w:p>
    <w:p w14:paraId="71A0BB0C" w14:textId="61EF1798" w:rsidR="00686FFD" w:rsidRDefault="006268AF" w:rsidP="00837614">
      <w:pPr>
        <w:ind w:left="567" w:hanging="567"/>
      </w:pPr>
      <w:r>
        <w:t>9.4.1</w:t>
      </w:r>
      <w:r w:rsidR="00837614">
        <w:tab/>
      </w:r>
      <w:r>
        <w:t>ühendmääruse §-s 17 nimetatud kulud;</w:t>
      </w:r>
    </w:p>
    <w:p w14:paraId="082FA624" w14:textId="54BCC48C" w:rsidR="00686FFD" w:rsidRDefault="006268AF" w:rsidP="00837614">
      <w:pPr>
        <w:ind w:left="567" w:hanging="567"/>
      </w:pPr>
      <w:r>
        <w:t>9.4.2</w:t>
      </w:r>
      <w:r w:rsidR="00837614">
        <w:tab/>
      </w:r>
      <w:r>
        <w:t>üldkulud tegelike kulude alusel.</w:t>
      </w:r>
    </w:p>
    <w:p w14:paraId="14A6ADFC" w14:textId="77777777" w:rsidR="00686FFD" w:rsidRDefault="00686FFD" w:rsidP="00977031"/>
    <w:p w14:paraId="026A9756" w14:textId="633E0136" w:rsidR="00686FFD" w:rsidRPr="00686FFD" w:rsidRDefault="006268AF" w:rsidP="00977031">
      <w:pPr>
        <w:rPr>
          <w:b/>
          <w:bCs/>
        </w:rPr>
      </w:pPr>
      <w:r w:rsidRPr="00686FFD">
        <w:rPr>
          <w:b/>
          <w:bCs/>
        </w:rPr>
        <w:t>10</w:t>
      </w:r>
      <w:r w:rsidR="00686FFD" w:rsidRPr="00686FFD">
        <w:rPr>
          <w:b/>
          <w:bCs/>
        </w:rPr>
        <w:t>.</w:t>
      </w:r>
      <w:r w:rsidR="00837614">
        <w:rPr>
          <w:b/>
          <w:bCs/>
        </w:rPr>
        <w:tab/>
      </w:r>
      <w:r w:rsidRPr="00686FFD">
        <w:rPr>
          <w:b/>
          <w:bCs/>
        </w:rPr>
        <w:t>Toetuse maksmise tingimused ja kord</w:t>
      </w:r>
    </w:p>
    <w:p w14:paraId="6479775E" w14:textId="7F394CAE" w:rsidR="00833CA6" w:rsidRDefault="006268AF" w:rsidP="00837614">
      <w:pPr>
        <w:ind w:left="567" w:hanging="567"/>
      </w:pPr>
      <w:r>
        <w:t>10.1.</w:t>
      </w:r>
      <w:r w:rsidR="00837614">
        <w:tab/>
      </w:r>
      <w:r>
        <w:t>Toetust makstakse abikõlbliku kulu hüvitamiseks ühendmääruse 6. peatükis sätestatud tingimustel ja korras.</w:t>
      </w:r>
    </w:p>
    <w:p w14:paraId="31176B72" w14:textId="2ABAA15D" w:rsidR="00833CA6" w:rsidRDefault="006268AF" w:rsidP="00837614">
      <w:pPr>
        <w:ind w:left="567" w:hanging="567"/>
      </w:pPr>
      <w:r>
        <w:t>10.2.</w:t>
      </w:r>
      <w:r w:rsidR="00837614">
        <w:tab/>
      </w:r>
      <w:r>
        <w:t>Toetust makstakse tegelike kulude alusel ühendmääruse § 27 lõikes 1 ja ühtse määra alusel § 28 lõikes 3 nimetatud tingimustel. Kaudseid kulusid makstakse lihtsustatud kulude alusel.</w:t>
      </w:r>
    </w:p>
    <w:p w14:paraId="65343E76" w14:textId="5D3E91CB" w:rsidR="00833CA6" w:rsidRDefault="006268AF" w:rsidP="00837614">
      <w:pPr>
        <w:ind w:left="567" w:hanging="567"/>
      </w:pPr>
      <w:r>
        <w:t>10.3.</w:t>
      </w:r>
      <w:r w:rsidR="00837614">
        <w:tab/>
      </w:r>
      <w:r>
        <w:t>Elluviija esitab maksetaotluse e-toetuse keskkonnas ja lisab sellele järgmised projektis tehtud kuludega seotud dokumendid:</w:t>
      </w:r>
    </w:p>
    <w:p w14:paraId="3783C6C2" w14:textId="4B0CACCA" w:rsidR="00833CA6" w:rsidRDefault="006268AF" w:rsidP="00837614">
      <w:pPr>
        <w:ind w:left="567" w:hanging="567"/>
      </w:pPr>
      <w:r>
        <w:t>10.3.1</w:t>
      </w:r>
      <w:r w:rsidR="00837614">
        <w:tab/>
      </w:r>
      <w:r>
        <w:t>projekti raames sõlmitud lepingud, kui need ei ole rakendusüksusele eelnevalt esitatud; 10.3.2</w:t>
      </w:r>
      <w:r w:rsidR="00837614">
        <w:tab/>
      </w:r>
      <w:r>
        <w:t>lepingu muudatused, lepingukohase reservi kasutamist õigustav dokument ja õiguskaitsevahendite kasutamise teavitused, kui lepingut on täidetud algselt kokkulepitust erinevalt;</w:t>
      </w:r>
    </w:p>
    <w:p w14:paraId="2151DC9A" w14:textId="7E9BB09B" w:rsidR="001C7198" w:rsidRDefault="006268AF" w:rsidP="00837614">
      <w:pPr>
        <w:ind w:left="567" w:hanging="567"/>
      </w:pPr>
      <w:r>
        <w:t>10.3.3</w:t>
      </w:r>
      <w:r w:rsidR="00837614">
        <w:tab/>
      </w:r>
      <w:r>
        <w:t xml:space="preserve">arve või muu raamatupidamise algdokument; </w:t>
      </w:r>
    </w:p>
    <w:p w14:paraId="07DB1E41" w14:textId="7FA5A5AF" w:rsidR="00833CA6" w:rsidRDefault="006268AF" w:rsidP="00837614">
      <w:pPr>
        <w:ind w:left="567" w:hanging="567"/>
      </w:pPr>
      <w:r>
        <w:t>10.3.4</w:t>
      </w:r>
      <w:r w:rsidR="00837614">
        <w:tab/>
      </w:r>
      <w:r>
        <w:t>asjade või teenuste vastuvõtmist tõendava dokumendi koopia;</w:t>
      </w:r>
    </w:p>
    <w:p w14:paraId="4EBF59DE" w14:textId="67A09E8E" w:rsidR="00833CA6" w:rsidRDefault="006268AF" w:rsidP="00837614">
      <w:pPr>
        <w:ind w:left="567" w:hanging="567"/>
      </w:pPr>
      <w:r>
        <w:t>10.3.5</w:t>
      </w:r>
      <w:r w:rsidR="00837614">
        <w:tab/>
      </w:r>
      <w:r>
        <w:t>garantii, kindlustuse või täitmistagatise dokument, kui neid nõutakse lepingus.</w:t>
      </w:r>
    </w:p>
    <w:p w14:paraId="51AA121A" w14:textId="5EEE26F2" w:rsidR="00833CA6" w:rsidRDefault="006268AF" w:rsidP="00837614">
      <w:pPr>
        <w:ind w:left="567" w:hanging="567"/>
      </w:pPr>
      <w:r>
        <w:t>10.4.</w:t>
      </w:r>
      <w:r w:rsidR="00837614">
        <w:tab/>
      </w:r>
      <w:r>
        <w:t>Elluviija esitab riigihanke korraldamist tõendavad dokumendid, kui riigihange ei ole läbi viidud riigihangete registris ja hankelepingu abikõlblike kulude summa ilma käibemaksuta on võrdne 20 000 euroga või sellest suurem.</w:t>
      </w:r>
    </w:p>
    <w:p w14:paraId="2E82E28B" w14:textId="1401F37F" w:rsidR="00833CA6" w:rsidRDefault="006268AF" w:rsidP="00837614">
      <w:pPr>
        <w:ind w:left="567" w:hanging="567"/>
      </w:pPr>
      <w:r>
        <w:t>10.5.</w:t>
      </w:r>
      <w:r w:rsidR="00837614">
        <w:tab/>
      </w:r>
      <w:r>
        <w:t>Maksetaotlus esitatakse kord kuus kulude kohta, mille maksumus ületab 60 000 eurot, ja muudel juhtudel vähemalt kord kvartalis.</w:t>
      </w:r>
    </w:p>
    <w:p w14:paraId="769FB528" w14:textId="77777777" w:rsidR="00837614" w:rsidRDefault="006268AF" w:rsidP="00837614">
      <w:pPr>
        <w:ind w:left="567" w:hanging="567"/>
      </w:pPr>
      <w:r>
        <w:t>10.6.</w:t>
      </w:r>
      <w:r w:rsidR="00837614">
        <w:tab/>
      </w:r>
      <w:r>
        <w:t xml:space="preserve">Rakendusüksus kontrollib 30 päeva jooksul maksetaotluse ja sellele lisatud dokumentide nõuetele vastavust, kulude abikõlblikkust ning vastavust käesolevas käskkirjas toodud tingimustele. Puuduste korral määrab rakendusüksus elluviijale tähtaja kuni 30 päeva nende kõrvaldamiseks. Menetlusaeg pikeneb aja võrra, mis kulub elluviijal puuduste kõrvaldamiseks. </w:t>
      </w:r>
    </w:p>
    <w:p w14:paraId="46482923" w14:textId="6B74B063" w:rsidR="00833CA6" w:rsidRDefault="006268AF" w:rsidP="00837614">
      <w:pPr>
        <w:ind w:left="567" w:hanging="567"/>
      </w:pPr>
      <w:r>
        <w:t>10.7.</w:t>
      </w:r>
      <w:r w:rsidR="00837614">
        <w:tab/>
      </w:r>
      <w:r>
        <w:t>Viimane maksetaotlus esitatakse peale toetuse saamisega seotud tingimuste ja kohustuste täitmist koos projekti lõpparuandega või pärast projekti lõpparuande esitamist kuid mitte hiljem kui 31. detsembril 2029. Lõppmakse tehakse pärast seda, kui rakendusüksus on lõpparuande kinnitanud. Ühendmääruse § 26 lg 1 kohaselt toetust makstakse kuni 31. märtsini 2030. a.</w:t>
      </w:r>
    </w:p>
    <w:p w14:paraId="683A7F81" w14:textId="67F5AEA6" w:rsidR="00833CA6" w:rsidRDefault="006268AF" w:rsidP="00837614">
      <w:pPr>
        <w:ind w:left="567" w:hanging="567"/>
      </w:pPr>
      <w:r>
        <w:t>10.8</w:t>
      </w:r>
      <w:r w:rsidR="00837614">
        <w:t>.</w:t>
      </w:r>
      <w:r w:rsidR="00837614">
        <w:tab/>
      </w:r>
      <w:r>
        <w:t>Kuludega seotud dokumente ei esitata ühtse määra alusel hüvitatavate kulude kohta.</w:t>
      </w:r>
    </w:p>
    <w:p w14:paraId="0853BEE7" w14:textId="77777777" w:rsidR="00833CA6" w:rsidRDefault="00833CA6" w:rsidP="00977031"/>
    <w:p w14:paraId="14B49158" w14:textId="66E67448" w:rsidR="00833CA6" w:rsidRPr="00833CA6" w:rsidRDefault="00833CA6" w:rsidP="00837614">
      <w:pPr>
        <w:ind w:left="567" w:hanging="567"/>
        <w:rPr>
          <w:b/>
          <w:bCs/>
        </w:rPr>
      </w:pPr>
      <w:r w:rsidRPr="00833CA6">
        <w:rPr>
          <w:b/>
          <w:bCs/>
        </w:rPr>
        <w:t>11.</w:t>
      </w:r>
      <w:r w:rsidR="00837614">
        <w:rPr>
          <w:b/>
          <w:bCs/>
        </w:rPr>
        <w:tab/>
      </w:r>
      <w:r w:rsidR="006268AF" w:rsidRPr="00833CA6">
        <w:rPr>
          <w:b/>
          <w:bCs/>
        </w:rPr>
        <w:t>Elluviija kohustused</w:t>
      </w:r>
    </w:p>
    <w:p w14:paraId="01CE47DE" w14:textId="71A6FB40" w:rsidR="00833CA6" w:rsidRDefault="006268AF" w:rsidP="00837614">
      <w:pPr>
        <w:ind w:left="567" w:hanging="567"/>
      </w:pPr>
      <w:r>
        <w:t>11.1.</w:t>
      </w:r>
      <w:r w:rsidR="00837614">
        <w:tab/>
      </w:r>
      <w:r>
        <w:t>Elluviijale kohaldatakse toetuse saaja kohta ühendmääruses sätestatut.</w:t>
      </w:r>
    </w:p>
    <w:p w14:paraId="06B4C84D" w14:textId="0F3B3312" w:rsidR="00833CA6" w:rsidRDefault="006268AF" w:rsidP="00837614">
      <w:pPr>
        <w:ind w:left="567" w:hanging="567"/>
      </w:pPr>
      <w:r>
        <w:t>11.2.</w:t>
      </w:r>
      <w:r w:rsidR="00837614">
        <w:tab/>
      </w:r>
      <w:r>
        <w:t xml:space="preserve">Elluviija esitab rakendusüksusele info projekti kavandatavate, elluviidavate või lõpetatud riigihangete ja maksete kohta igal aastal 15. </w:t>
      </w:r>
      <w:ins w:id="52" w:author="Eerika Purgel" w:date="2025-10-03T15:05:00Z" w16du:dateUtc="2025-10-03T12:05:00Z">
        <w:r w:rsidR="0064352D">
          <w:t>jaanuariks</w:t>
        </w:r>
      </w:ins>
      <w:del w:id="53" w:author="Eerika Purgel" w:date="2025-10-03T15:05:00Z" w16du:dateUtc="2025-10-03T12:05:00Z">
        <w:r w:rsidDel="0064352D">
          <w:delText>d</w:delText>
        </w:r>
      </w:del>
      <w:del w:id="54" w:author="Eerika Purgel" w:date="2025-10-03T15:06:00Z" w16du:dateUtc="2025-10-03T12:06:00Z">
        <w:r w:rsidDel="0064352D">
          <w:delText>etsembriks</w:delText>
        </w:r>
      </w:del>
      <w:r>
        <w:t xml:space="preserve"> ja 1. juuliks.</w:t>
      </w:r>
    </w:p>
    <w:p w14:paraId="2B1E34BC" w14:textId="1C546692" w:rsidR="00833CA6" w:rsidRDefault="006268AF" w:rsidP="00837614">
      <w:pPr>
        <w:ind w:left="567" w:hanging="567"/>
      </w:pPr>
      <w:r>
        <w:t>11.3.</w:t>
      </w:r>
      <w:r w:rsidR="00837614">
        <w:tab/>
      </w:r>
      <w:r>
        <w:t>Elluviija tagab projekti väljundite ja tulemuse säilimise ning sihipärase kasutamise pärast projekti lõppmakse tegemist vähemalt viie aasta jooksul.</w:t>
      </w:r>
    </w:p>
    <w:p w14:paraId="7FB2904D" w14:textId="41CFC164" w:rsidR="00833CA6" w:rsidRDefault="006268AF" w:rsidP="00837614">
      <w:pPr>
        <w:ind w:left="567" w:hanging="567"/>
      </w:pPr>
      <w:r>
        <w:t>11.4.</w:t>
      </w:r>
      <w:r w:rsidR="00837614">
        <w:tab/>
      </w:r>
      <w:r>
        <w:t>Elluviija arvestab tööde tegemisel keskkonnanõuetega.</w:t>
      </w:r>
    </w:p>
    <w:p w14:paraId="39935A9A" w14:textId="21A994A4" w:rsidR="00833CA6" w:rsidRDefault="006268AF" w:rsidP="00837614">
      <w:pPr>
        <w:ind w:left="567" w:hanging="567"/>
      </w:pPr>
      <w:r>
        <w:t>11.5.</w:t>
      </w:r>
      <w:r w:rsidR="00837614">
        <w:tab/>
      </w:r>
      <w:r>
        <w:t>Elluviija täidab Vabariigi Valitsuse 12.05.2022 määruses nr 54: „Perioodi 2021–2027 ühtekuuluvus- ja siseturvalisuspoliitika fondide vahendite andmisest avalikkuse teavitamine“ sätestatud teavitusnõudeid.</w:t>
      </w:r>
    </w:p>
    <w:p w14:paraId="346784EA" w14:textId="0FE58339" w:rsidR="00833CA6" w:rsidRDefault="006268AF" w:rsidP="00837614">
      <w:pPr>
        <w:ind w:left="567" w:hanging="567"/>
      </w:pPr>
      <w:r>
        <w:t>11.6.</w:t>
      </w:r>
      <w:r w:rsidR="00837614">
        <w:tab/>
      </w:r>
      <w:r>
        <w:t>Antav toetus ei ole riigiabi konkurentsiseaduse ja Euroopa Liidu toimimise lepingu artikli 107 tähenduses.</w:t>
      </w:r>
    </w:p>
    <w:p w14:paraId="25A48129" w14:textId="77777777" w:rsidR="00833CA6" w:rsidRDefault="00833CA6" w:rsidP="00977031"/>
    <w:p w14:paraId="2471D98E" w14:textId="18E91708" w:rsidR="00833CA6" w:rsidRPr="00833CA6" w:rsidRDefault="006268AF" w:rsidP="00977031">
      <w:pPr>
        <w:rPr>
          <w:b/>
          <w:bCs/>
        </w:rPr>
      </w:pPr>
      <w:r w:rsidRPr="00833CA6">
        <w:rPr>
          <w:b/>
          <w:bCs/>
        </w:rPr>
        <w:t>1</w:t>
      </w:r>
      <w:r w:rsidR="00833CA6" w:rsidRPr="00833CA6">
        <w:rPr>
          <w:b/>
          <w:bCs/>
        </w:rPr>
        <w:t>2.</w:t>
      </w:r>
      <w:r w:rsidR="00837614">
        <w:rPr>
          <w:b/>
          <w:bCs/>
        </w:rPr>
        <w:tab/>
      </w:r>
      <w:r w:rsidRPr="00833CA6">
        <w:rPr>
          <w:b/>
          <w:bCs/>
        </w:rPr>
        <w:t>Riigihangete läbiviimise nõustamine ja kontrollimine</w:t>
      </w:r>
    </w:p>
    <w:p w14:paraId="32DBE51C" w14:textId="4CF9A1E5" w:rsidR="005C24BF" w:rsidRDefault="006268AF" w:rsidP="00837614">
      <w:pPr>
        <w:ind w:left="567" w:hanging="567"/>
      </w:pPr>
      <w:r>
        <w:t>12.1.</w:t>
      </w:r>
      <w:r w:rsidR="00837614">
        <w:tab/>
      </w:r>
      <w:r>
        <w:t>Elluviijal on õigus saada rakendusüksuselt riigihangete läbiviimiseks nõustamist.</w:t>
      </w:r>
    </w:p>
    <w:p w14:paraId="3F597487" w14:textId="56694CD6" w:rsidR="005C24BF" w:rsidRDefault="006268AF" w:rsidP="00837614">
      <w:pPr>
        <w:ind w:left="567" w:hanging="567"/>
      </w:pPr>
      <w:r>
        <w:t>12.2.</w:t>
      </w:r>
      <w:r w:rsidR="00837614">
        <w:tab/>
      </w:r>
      <w:r>
        <w:t>Elluviija korraldab rakendusüksuse töötaja lisamise riigihangete registrisse hanke juurde vaatlejaks.</w:t>
      </w:r>
    </w:p>
    <w:p w14:paraId="21B6E1C3" w14:textId="704A2359" w:rsidR="005C24BF" w:rsidRDefault="006268AF" w:rsidP="00837614">
      <w:pPr>
        <w:ind w:left="567" w:hanging="567"/>
      </w:pPr>
      <w:r>
        <w:lastRenderedPageBreak/>
        <w:t>12.3.</w:t>
      </w:r>
      <w:r w:rsidR="00837614">
        <w:tab/>
      </w:r>
      <w:r>
        <w:t>Elluviija teavitab rakendusüksust viivitamata hankelepingu sõlmimisest ja teeb rakendusüksusele sõlmitud hankelepingu kättesaadavaks.</w:t>
      </w:r>
    </w:p>
    <w:p w14:paraId="73E244B1" w14:textId="5E74DEAC" w:rsidR="005C24BF" w:rsidRDefault="006268AF" w:rsidP="00837614">
      <w:pPr>
        <w:ind w:left="567" w:hanging="567"/>
      </w:pPr>
      <w:r>
        <w:t>12.4.</w:t>
      </w:r>
      <w:r w:rsidR="00837614">
        <w:tab/>
      </w:r>
      <w:r>
        <w:t>Elluviija esitab rakendusüksusele teabe hankelepingu muudatuste ja nende põhjenduste kohta.</w:t>
      </w:r>
    </w:p>
    <w:p w14:paraId="172D8760" w14:textId="77777777" w:rsidR="005C24BF" w:rsidRDefault="005C24BF" w:rsidP="00977031"/>
    <w:p w14:paraId="3F5DE85B" w14:textId="2FF9CBA6" w:rsidR="005C24BF" w:rsidRPr="005C24BF" w:rsidRDefault="006268AF" w:rsidP="00837614">
      <w:pPr>
        <w:ind w:left="567" w:hanging="567"/>
        <w:rPr>
          <w:b/>
          <w:bCs/>
        </w:rPr>
      </w:pPr>
      <w:r w:rsidRPr="005C24BF">
        <w:rPr>
          <w:b/>
          <w:bCs/>
        </w:rPr>
        <w:t>1</w:t>
      </w:r>
      <w:r w:rsidR="005C24BF" w:rsidRPr="005C24BF">
        <w:rPr>
          <w:b/>
          <w:bCs/>
        </w:rPr>
        <w:t>3.</w:t>
      </w:r>
      <w:r w:rsidR="00837614">
        <w:rPr>
          <w:b/>
          <w:bCs/>
        </w:rPr>
        <w:tab/>
      </w:r>
      <w:r w:rsidRPr="005C24BF">
        <w:rPr>
          <w:b/>
          <w:bCs/>
        </w:rPr>
        <w:t>Tegevuste elluviimise seire</w:t>
      </w:r>
    </w:p>
    <w:p w14:paraId="39CF18C3" w14:textId="18B37C89" w:rsidR="005C24BF" w:rsidRDefault="006268AF" w:rsidP="00837614">
      <w:pPr>
        <w:ind w:left="567" w:hanging="567"/>
      </w:pPr>
      <w:r>
        <w:t>13.1.</w:t>
      </w:r>
      <w:r w:rsidR="00837614">
        <w:tab/>
      </w:r>
      <w:r>
        <w:t>Projekti elluviija esitab rakendusüksusele vahearuanded ja lõpparuande e-toetuse keskkonna kaudu.</w:t>
      </w:r>
    </w:p>
    <w:p w14:paraId="6C8C1B01" w14:textId="51AABED1" w:rsidR="005C24BF" w:rsidRDefault="006268AF" w:rsidP="00837614">
      <w:pPr>
        <w:ind w:left="567" w:hanging="567"/>
      </w:pPr>
      <w:r>
        <w:t>13.2.</w:t>
      </w:r>
      <w:r w:rsidR="00837614">
        <w:tab/>
      </w:r>
      <w:r>
        <w:t>Projekti vahearuanne sisaldab vähemalt projekti aruandlusperioodi tegevuste ülevaadet, teavet väljund- ning tulemusnäitaja saavutamise kohta ning hinnangut väljund- ning tulemusnäitaja 2024. ja 2029. a sihttasemete saavutamise võimalikkuse kohta.</w:t>
      </w:r>
    </w:p>
    <w:p w14:paraId="4267F720" w14:textId="76718EF1" w:rsidR="005C24BF" w:rsidRDefault="006268AF" w:rsidP="00837614">
      <w:pPr>
        <w:ind w:left="567" w:hanging="567"/>
      </w:pPr>
      <w:r>
        <w:t>13.3.</w:t>
      </w:r>
      <w:r w:rsidR="00837614">
        <w:tab/>
      </w:r>
      <w:r>
        <w:t xml:space="preserve">Projekti elluviija esitab projekti vahearuande projekti iga rakendamise aasta kohta hiljemalt </w:t>
      </w:r>
      <w:r w:rsidR="00C924A0">
        <w:t>järgmise aasta 10.jaanuariks</w:t>
      </w:r>
      <w:r>
        <w:t>. Rakendusüksuse nõudmisel tihemini.</w:t>
      </w:r>
    </w:p>
    <w:p w14:paraId="2474979D" w14:textId="0E44F9BE" w:rsidR="005C24BF" w:rsidRDefault="006268AF" w:rsidP="00837614">
      <w:pPr>
        <w:ind w:left="567" w:hanging="567"/>
      </w:pPr>
      <w:r>
        <w:t>13.4.</w:t>
      </w:r>
      <w:r w:rsidR="00837614">
        <w:tab/>
      </w:r>
      <w:r>
        <w:t xml:space="preserve">Projekti lõpparuanne sisaldab projekti kõigi tegevuste ülevaadet ja teavet projekti </w:t>
      </w:r>
      <w:proofErr w:type="spellStart"/>
      <w:r>
        <w:t>väljundning</w:t>
      </w:r>
      <w:proofErr w:type="spellEnd"/>
      <w:r>
        <w:t xml:space="preserve"> tulemusnäitaja saavutamise kohta. Lõpparuandes kirjeldab projekti elluviija strateegia „Eesti 2035“ aluspõhimõtete ja sihtidega seotud horisontaalsete põhimõtete edendamiseks ellu viidud tegevusi ja tegevuste tulemusi.</w:t>
      </w:r>
    </w:p>
    <w:p w14:paraId="42C909CC" w14:textId="7C37C191" w:rsidR="005C24BF" w:rsidRDefault="005C24BF" w:rsidP="00837614">
      <w:pPr>
        <w:ind w:left="567" w:hanging="567"/>
      </w:pPr>
      <w:r>
        <w:t>1</w:t>
      </w:r>
      <w:r w:rsidR="006268AF">
        <w:t>3.5.</w:t>
      </w:r>
      <w:r w:rsidR="00837614">
        <w:tab/>
      </w:r>
      <w:r w:rsidR="006268AF">
        <w:t>Vahearuannetes ja lõpparuandes esitatakse teavitamise määruses sätestatud info teavitusnõude täitmiseks tehtud tegevuste kohta.</w:t>
      </w:r>
    </w:p>
    <w:p w14:paraId="7408BB13" w14:textId="4C9ABC48" w:rsidR="005C24BF" w:rsidRDefault="006268AF" w:rsidP="00837614">
      <w:pPr>
        <w:ind w:left="567" w:hanging="567"/>
      </w:pPr>
      <w:r>
        <w:t>13.6.</w:t>
      </w:r>
      <w:r w:rsidR="00837614">
        <w:tab/>
      </w:r>
      <w:r>
        <w:t>Projekti elluviija esitab projekti lõpparuande vastavalt punktis 10.7 kirjeldatule.</w:t>
      </w:r>
    </w:p>
    <w:p w14:paraId="6C9237D0" w14:textId="1AE61695" w:rsidR="005C24BF" w:rsidRDefault="006268AF" w:rsidP="00837614">
      <w:pPr>
        <w:ind w:left="567" w:hanging="567"/>
      </w:pPr>
      <w:r>
        <w:t>13.7.</w:t>
      </w:r>
      <w:r w:rsidR="00837614">
        <w:tab/>
      </w:r>
      <w:r>
        <w:t>Rakendusüksusel on õigus toetuse sihipärase kasutamise hindamiseks nõuda elluviijalt aruannete esitamist projekti viimase makse tegemisele järgneva viie aasta jooksul.</w:t>
      </w:r>
    </w:p>
    <w:p w14:paraId="3EC16FD6" w14:textId="77777777" w:rsidR="005C24BF" w:rsidRDefault="005C24BF" w:rsidP="00977031"/>
    <w:p w14:paraId="364099E9" w14:textId="4901F9A8" w:rsidR="005C24BF" w:rsidRPr="00E57A02" w:rsidRDefault="006268AF" w:rsidP="00837614">
      <w:pPr>
        <w:ind w:left="567" w:hanging="567"/>
        <w:rPr>
          <w:b/>
          <w:bCs/>
        </w:rPr>
      </w:pPr>
      <w:r w:rsidRPr="00E57A02">
        <w:rPr>
          <w:b/>
          <w:bCs/>
        </w:rPr>
        <w:t>1</w:t>
      </w:r>
      <w:r w:rsidR="005C24BF" w:rsidRPr="00E57A02">
        <w:rPr>
          <w:b/>
          <w:bCs/>
        </w:rPr>
        <w:t>4.</w:t>
      </w:r>
      <w:r w:rsidR="00837614">
        <w:rPr>
          <w:b/>
          <w:bCs/>
        </w:rPr>
        <w:tab/>
      </w:r>
      <w:r w:rsidRPr="00E57A02">
        <w:rPr>
          <w:b/>
          <w:bCs/>
        </w:rPr>
        <w:t>Finantskorrektsiooni tegemise alused ja kord</w:t>
      </w:r>
    </w:p>
    <w:p w14:paraId="38DA6C2B" w14:textId="77777777" w:rsidR="00E979FC" w:rsidRDefault="006268AF" w:rsidP="00977031">
      <w:r>
        <w:t>Finantskorrektsioon tehakse ühendmääruse 7. peatüki kohaselt.</w:t>
      </w:r>
    </w:p>
    <w:p w14:paraId="4735AEC6" w14:textId="77777777" w:rsidR="00E979FC" w:rsidRDefault="00E979FC" w:rsidP="00977031"/>
    <w:p w14:paraId="05F3D465" w14:textId="2E716716" w:rsidR="00E979FC" w:rsidRPr="00E979FC" w:rsidRDefault="00E979FC" w:rsidP="00837614">
      <w:pPr>
        <w:ind w:left="567" w:hanging="567"/>
        <w:rPr>
          <w:b/>
          <w:bCs/>
        </w:rPr>
      </w:pPr>
      <w:r w:rsidRPr="00E979FC">
        <w:rPr>
          <w:b/>
          <w:bCs/>
        </w:rPr>
        <w:t>15.</w:t>
      </w:r>
      <w:r w:rsidR="00837614">
        <w:rPr>
          <w:b/>
          <w:bCs/>
        </w:rPr>
        <w:tab/>
      </w:r>
      <w:r w:rsidR="006268AF" w:rsidRPr="00E979FC">
        <w:rPr>
          <w:b/>
          <w:bCs/>
        </w:rPr>
        <w:t>Vaide esitamine</w:t>
      </w:r>
    </w:p>
    <w:p w14:paraId="7ECEE864" w14:textId="7F33EC0E" w:rsidR="00977031" w:rsidRDefault="006268AF" w:rsidP="00977031">
      <w:r>
        <w:t>Rakendusüksuse toimingu või otsuse peale esitatakse enne halduskohtusse kaebuse esitamist vaie rakendusüksusele vastavalt perioodi 2021-2027 Euroopa Liidu ühtekuuluvus- ja siseturvalisuspoliitika fondide rakendamise seaduse §-le 31. Vaie vaadatakse läbi haldusmenetluse seaduses sätestatud korras.</w:t>
      </w:r>
    </w:p>
    <w:p w14:paraId="62B638EB" w14:textId="77777777" w:rsidR="00977031" w:rsidRDefault="00977031" w:rsidP="00977031"/>
    <w:p w14:paraId="03B27235" w14:textId="77777777" w:rsidR="00977031" w:rsidRDefault="00977031" w:rsidP="00977031">
      <w:pPr>
        <w:sectPr w:rsidR="00977031" w:rsidSect="004373DB">
          <w:headerReference w:type="default" r:id="rId12"/>
          <w:footerReference w:type="default" r:id="rId13"/>
          <w:pgSz w:w="11906" w:h="16838" w:code="9"/>
          <w:pgMar w:top="1134" w:right="851" w:bottom="680" w:left="1701" w:header="680" w:footer="510" w:gutter="0"/>
          <w:cols w:space="708"/>
          <w:docGrid w:linePitch="360"/>
        </w:sectPr>
      </w:pPr>
    </w:p>
    <w:p w14:paraId="407A4D53" w14:textId="12E2E092" w:rsidR="00977031" w:rsidRPr="008F0E45" w:rsidRDefault="0038589A" w:rsidP="00CA6976">
      <w:pPr>
        <w:pStyle w:val="peakiri"/>
        <w:spacing w:before="0" w:after="120"/>
        <w:rPr>
          <w:b/>
          <w:bCs/>
        </w:rPr>
      </w:pPr>
      <w:r w:rsidRPr="008F0E45">
        <w:rPr>
          <w:b/>
          <w:bCs/>
          <w:noProof/>
          <w:lang w:eastAsia="et-EE"/>
        </w:rPr>
        <w:lastRenderedPageBreak/>
        <mc:AlternateContent>
          <mc:Choice Requires="wps">
            <w:drawing>
              <wp:anchor distT="0" distB="0" distL="114300" distR="114300" simplePos="0" relativeHeight="251662337" behindDoc="0" locked="1" layoutInCell="1" allowOverlap="1" wp14:anchorId="47CE3AD1" wp14:editId="1CA800FE">
                <wp:simplePos x="0" y="0"/>
                <wp:positionH relativeFrom="column">
                  <wp:posOffset>7500620</wp:posOffset>
                </wp:positionH>
                <wp:positionV relativeFrom="page">
                  <wp:posOffset>161290</wp:posOffset>
                </wp:positionV>
                <wp:extent cx="2541270" cy="979170"/>
                <wp:effectExtent l="0" t="0" r="0" b="0"/>
                <wp:wrapNone/>
                <wp:docPr id="3"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1270" cy="979170"/>
                        </a:xfrm>
                        <a:prstGeom prst="rect">
                          <a:avLst/>
                        </a:prstGeom>
                        <a:solidFill>
                          <a:srgbClr val="FFFFFF"/>
                        </a:solidFill>
                        <a:ln w="9525">
                          <a:noFill/>
                          <a:miter lim="800000"/>
                          <a:headEnd/>
                          <a:tailEnd/>
                        </a:ln>
                      </wps:spPr>
                      <wps:txbx>
                        <w:txbxContent>
                          <w:p w14:paraId="46BA5CF2" w14:textId="77777777" w:rsidR="0038589A" w:rsidRDefault="0038589A" w:rsidP="00CA6976">
                            <w:pPr>
                              <w:pStyle w:val="JPP"/>
                              <w:jc w:val="right"/>
                            </w:pPr>
                            <w:r>
                              <w:t>KINNITATUD</w:t>
                            </w:r>
                          </w:p>
                          <w:p w14:paraId="06853A32" w14:textId="3F529B58" w:rsidR="0038589A" w:rsidRDefault="00970F66" w:rsidP="00CA6976">
                            <w:pPr>
                              <w:pStyle w:val="JPP"/>
                              <w:jc w:val="right"/>
                            </w:pPr>
                            <w:sdt>
                              <w:sdtPr>
                                <w:alias w:val="Registreerimise kuupäev"/>
                                <w:tag w:val="RMRegistrationDate"/>
                                <w:id w:val="-1817336352"/>
                                <w:showingPlcHdr/>
                                <w:dataBinding w:prefixMappings="xmlns:ns0='http://schemas.microsoft.com/office/2006/metadata/properties' xmlns:ns1='http://www.w3.org/2001/XMLSchema-instance' xmlns:ns2='46ae7162-76a1-44d4-9695-6fb1603da36a' " w:xpath="/ns0:properties[1]/documentManagement[1]/ns2:RMRegistrationDate[1]" w:storeItemID="{A343D1FF-68C1-4B0D-B799-60642747390B}"/>
                                <w:date w:fullDate="2019-04-04T00:00:00Z">
                                  <w:dateFormat w:val="dd.MM.yyyy"/>
                                  <w:lid w:val="et-EE"/>
                                  <w:storeMappedDataAs w:val="dateTime"/>
                                  <w:calendar w:val="gregorian"/>
                                </w:date>
                              </w:sdtPr>
                              <w:sdtEndPr/>
                              <w:sdtContent>
                                <w:r w:rsidR="003017E4" w:rsidRPr="00157880">
                                  <w:rPr>
                                    <w:rStyle w:val="Kohatitetekst"/>
                                  </w:rPr>
                                  <w:t>[Registreerimise kuupäev]</w:t>
                                </w:r>
                              </w:sdtContent>
                            </w:sdt>
                            <w:r w:rsidR="003017E4">
                              <w:t xml:space="preserve"> </w:t>
                            </w:r>
                            <w:r w:rsidR="0038589A">
                              <w:t xml:space="preserve">käskkirjaga nr </w:t>
                            </w:r>
                            <w:sdt>
                              <w:sdtPr>
                                <w:alias w:val="Registreerimisnumber"/>
                                <w:tag w:val="RMReferenceCode"/>
                                <w:id w:val="-1135714729"/>
                                <w:showingPlcHdr/>
                                <w:dataBinding w:prefixMappings="xmlns:ns0='http://schemas.microsoft.com/office/2006/metadata/properties' xmlns:ns1='http://www.w3.org/2001/XMLSchema-instance' xmlns:ns2='46ae7162-76a1-44d4-9695-6fb1603da36a' " w:xpath="/ns0:properties[1]/documentManagement[1]/ns2:RMReferenceCode[1]" w:storeItemID="{A343D1FF-68C1-4B0D-B799-60642747390B}"/>
                                <w:text/>
                              </w:sdtPr>
                              <w:sdtEndPr/>
                              <w:sdtContent>
                                <w:r w:rsidR="0038589A" w:rsidRPr="00157880">
                                  <w:rPr>
                                    <w:rStyle w:val="Kohatitetekst"/>
                                  </w:rPr>
                                  <w:t>[Registreerimisnumber]</w:t>
                                </w:r>
                              </w:sdtContent>
                            </w:sdt>
                            <w:r w:rsidR="0038589A">
                              <w:t xml:space="preserve"> </w:t>
                            </w:r>
                          </w:p>
                          <w:p w14:paraId="40165446" w14:textId="29230C18" w:rsidR="0038589A" w:rsidRDefault="0038589A" w:rsidP="00CA6976">
                            <w:pPr>
                              <w:pStyle w:val="JPP"/>
                              <w:jc w:val="right"/>
                            </w:pPr>
                            <w:r>
                              <w:t xml:space="preserve">Lisa nr </w:t>
                            </w:r>
                            <w:r w:rsidR="006126D1">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CE3AD1" id="_x0000_s1027" type="#_x0000_t202" style="position:absolute;left:0;text-align:left;margin-left:590.6pt;margin-top:12.7pt;width:200.1pt;height:77.1pt;z-index:251662337;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" stroked="f">
                <v:textbox>
                  <w:txbxContent>
                    <w:p w14:paraId="46BA5CF2" w14:textId="77777777" w:rsidR="0038589A" w:rsidRDefault="0038589A" w:rsidP="00CA6976">
                      <w:pPr>
                        <w:pStyle w:val="JPP"/>
                        <w:jc w:val="right"/>
                      </w:pPr>
                      <w:r>
                        <w:t>KINNITATUD</w:t>
                      </w:r>
                    </w:p>
                    <w:p w14:paraId="06853A32" w14:textId="3F529B58" w:rsidR="0038589A" w:rsidRDefault="00C81179" w:rsidP="00CA6976">
                      <w:pPr>
                        <w:pStyle w:val="JPP"/>
                        <w:jc w:val="right"/>
                      </w:pPr>
                      <w:sdt>
                        <w:sdtPr>
                          <w:alias w:val="Registreerimise kuupäev"/>
                          <w:tag w:val="RMRegistrationDate"/>
                          <w:id w:val="-1817336352"/>
                          <w:showingPlcHdr/>
                          <w:dataBinding w:prefixMappings="xmlns:ns0='http://schemas.microsoft.com/office/2006/metadata/properties' xmlns:ns1='http://www.w3.org/2001/XMLSchema-instance' xmlns:ns2='46ae7162-76a1-44d4-9695-6fb1603da36a' " w:xpath="/ns0:properties[1]/documentManagement[1]/ns2:RMRegistrationDate[1]" w:storeItemID="{A343D1FF-68C1-4B0D-B799-60642747390B}"/>
                          <w:date w:fullDate="2019-04-04T00:00:00Z">
                            <w:dateFormat w:val="dd.MM.yyyy"/>
                            <w:lid w:val="et-EE"/>
                            <w:storeMappedDataAs w:val="dateTime"/>
                            <w:calendar w:val="gregorian"/>
                          </w:date>
                        </w:sdtPr>
                        <w:sdtEndPr/>
                        <w:sdtContent>
                          <w:r w:rsidR="003017E4" w:rsidRPr="00157880">
                            <w:rPr>
                              <w:rStyle w:val="Kohatitetekst"/>
                            </w:rPr>
                            <w:t>[Registreerimise kuupäev]</w:t>
                          </w:r>
                        </w:sdtContent>
                      </w:sdt>
                      <w:r w:rsidR="003017E4">
                        <w:t xml:space="preserve"> </w:t>
                      </w:r>
                      <w:r w:rsidR="0038589A">
                        <w:t xml:space="preserve">käskkirjaga nr </w:t>
                      </w:r>
                      <w:sdt>
                        <w:sdtPr>
                          <w:alias w:val="Registreerimisnumber"/>
                          <w:tag w:val="RMReferenceCode"/>
                          <w:id w:val="-1135714729"/>
                          <w:showingPlcHdr/>
                          <w:dataBinding w:prefixMappings="xmlns:ns0='http://schemas.microsoft.com/office/2006/metadata/properties' xmlns:ns1='http://www.w3.org/2001/XMLSchema-instance' xmlns:ns2='46ae7162-76a1-44d4-9695-6fb1603da36a' " w:xpath="/ns0:properties[1]/documentManagement[1]/ns2:RMReferenceCode[1]" w:storeItemID="{A343D1FF-68C1-4B0D-B799-60642747390B}"/>
                          <w:text/>
                        </w:sdtPr>
                        <w:sdtEndPr/>
                        <w:sdtContent>
                          <w:r w:rsidR="0038589A" w:rsidRPr="00157880">
                            <w:rPr>
                              <w:rStyle w:val="Kohatitetekst"/>
                            </w:rPr>
                            <w:t>[Registreerimisnumber]</w:t>
                          </w:r>
                        </w:sdtContent>
                      </w:sdt>
                      <w:r w:rsidR="0038589A">
                        <w:t xml:space="preserve"> </w:t>
                      </w:r>
                    </w:p>
                    <w:p w14:paraId="40165446" w14:textId="29230C18" w:rsidR="0038589A" w:rsidRDefault="0038589A" w:rsidP="00CA6976">
                      <w:pPr>
                        <w:pStyle w:val="JPP"/>
                        <w:jc w:val="right"/>
                      </w:pPr>
                      <w:r>
                        <w:t xml:space="preserve">Lisa nr </w:t>
                      </w:r>
                      <w:r w:rsidR="006126D1">
                        <w:t>2</w:t>
                      </w:r>
                    </w:p>
                  </w:txbxContent>
                </v:textbox>
                <w10:wrap anchory="page"/>
                <w10:anchorlock/>
              </v:shape>
            </w:pict>
          </mc:Fallback>
        </mc:AlternateContent>
      </w:r>
      <w:r w:rsidR="00B20531" w:rsidRPr="008F0E45">
        <w:rPr>
          <w:b/>
          <w:bCs/>
        </w:rPr>
        <w:t>Toetuse andmine pärandniitude taastamiseks 2023-2029 tegevuskava ja eelarve</w:t>
      </w:r>
    </w:p>
    <w:p w14:paraId="5B87E990" w14:textId="77777777" w:rsidR="00A20C50" w:rsidRPr="0074639B" w:rsidRDefault="00A20C50" w:rsidP="005966DA">
      <w:pPr>
        <w:ind w:left="-142" w:firstLine="142"/>
        <w:rPr>
          <w:rFonts w:eastAsiaTheme="minorHAnsi"/>
          <w:b/>
        </w:rPr>
      </w:pPr>
      <w:r w:rsidRPr="0074639B">
        <w:rPr>
          <w:rFonts w:eastAsiaTheme="minorHAnsi"/>
          <w:b/>
        </w:rPr>
        <w:t>Projekti maksumus</w:t>
      </w:r>
    </w:p>
    <w:tbl>
      <w:tblPr>
        <w:tblStyle w:val="Kontuurtabel"/>
        <w:tblW w:w="12207" w:type="dxa"/>
        <w:tblInd w:w="-5" w:type="dxa"/>
        <w:tblLayout w:type="fixed"/>
        <w:tblLook w:val="04A0" w:firstRow="1" w:lastRow="0" w:firstColumn="1" w:lastColumn="0" w:noHBand="0" w:noVBand="1"/>
      </w:tblPr>
      <w:tblGrid>
        <w:gridCol w:w="1985"/>
        <w:gridCol w:w="1701"/>
        <w:gridCol w:w="2268"/>
        <w:gridCol w:w="2126"/>
        <w:gridCol w:w="1952"/>
        <w:gridCol w:w="2175"/>
      </w:tblGrid>
      <w:tr w:rsidR="00A20C50" w:rsidRPr="00CA6976" w14:paraId="6B6CF843" w14:textId="77777777" w:rsidTr="00C02892">
        <w:trPr>
          <w:trHeight w:val="532"/>
        </w:trPr>
        <w:tc>
          <w:tcPr>
            <w:tcW w:w="1985" w:type="dxa"/>
            <w:vAlign w:val="center"/>
          </w:tcPr>
          <w:p w14:paraId="08182344" w14:textId="77777777" w:rsidR="00A20C50" w:rsidRPr="00CA6976" w:rsidRDefault="00A20C50" w:rsidP="00C02892">
            <w:pPr>
              <w:jc w:val="left"/>
              <w:rPr>
                <w:rFonts w:eastAsiaTheme="minorHAnsi"/>
                <w:bCs/>
              </w:rPr>
            </w:pPr>
            <w:r w:rsidRPr="00CA6976">
              <w:rPr>
                <w:rFonts w:eastAsiaTheme="minorHAnsi"/>
                <w:bCs/>
              </w:rPr>
              <w:t>Kogumaksumus (EUR)</w:t>
            </w:r>
          </w:p>
        </w:tc>
        <w:tc>
          <w:tcPr>
            <w:tcW w:w="1701" w:type="dxa"/>
            <w:vAlign w:val="center"/>
          </w:tcPr>
          <w:p w14:paraId="210D9509" w14:textId="77777777" w:rsidR="00A20C50" w:rsidRPr="00CA6976" w:rsidRDefault="00A20C50" w:rsidP="00C02892">
            <w:pPr>
              <w:jc w:val="left"/>
              <w:rPr>
                <w:rFonts w:eastAsiaTheme="minorHAnsi"/>
                <w:bCs/>
              </w:rPr>
            </w:pPr>
            <w:r w:rsidRPr="00CA6976">
              <w:rPr>
                <w:rFonts w:eastAsiaTheme="minorHAnsi"/>
                <w:bCs/>
              </w:rPr>
              <w:t>Abikõlblik summa (EUR)</w:t>
            </w:r>
          </w:p>
        </w:tc>
        <w:tc>
          <w:tcPr>
            <w:tcW w:w="2268" w:type="dxa"/>
            <w:vAlign w:val="center"/>
          </w:tcPr>
          <w:p w14:paraId="211B4FFD" w14:textId="269F4BD4" w:rsidR="00A20C50" w:rsidRPr="00CA6976" w:rsidRDefault="00A20C50" w:rsidP="00C02892">
            <w:pPr>
              <w:jc w:val="left"/>
              <w:rPr>
                <w:rFonts w:eastAsiaTheme="minorHAnsi"/>
                <w:bCs/>
              </w:rPr>
            </w:pPr>
            <w:r w:rsidRPr="00CA6976">
              <w:rPr>
                <w:rFonts w:eastAsiaTheme="minorHAnsi"/>
                <w:bCs/>
              </w:rPr>
              <w:t>Ühtekuuluvus</w:t>
            </w:r>
            <w:r w:rsidR="00C02892" w:rsidRPr="00CA6976">
              <w:rPr>
                <w:rFonts w:eastAsiaTheme="minorHAnsi"/>
                <w:bCs/>
              </w:rPr>
              <w:t>-</w:t>
            </w:r>
            <w:r w:rsidRPr="00CA6976">
              <w:rPr>
                <w:rFonts w:eastAsiaTheme="minorHAnsi"/>
                <w:bCs/>
              </w:rPr>
              <w:t>fondi summa (EUR)</w:t>
            </w:r>
          </w:p>
        </w:tc>
        <w:tc>
          <w:tcPr>
            <w:tcW w:w="2126" w:type="dxa"/>
            <w:vAlign w:val="center"/>
          </w:tcPr>
          <w:p w14:paraId="2FD86EF5" w14:textId="482CDD52" w:rsidR="00A20C50" w:rsidRPr="00CA6976" w:rsidRDefault="00A20C50" w:rsidP="00C02892">
            <w:pPr>
              <w:jc w:val="left"/>
              <w:rPr>
                <w:rFonts w:eastAsiaTheme="minorHAnsi"/>
                <w:bCs/>
              </w:rPr>
            </w:pPr>
            <w:r w:rsidRPr="00CA6976">
              <w:rPr>
                <w:rFonts w:eastAsiaTheme="minorHAnsi"/>
                <w:bCs/>
              </w:rPr>
              <w:t>Ühtekuuluvus</w:t>
            </w:r>
            <w:r w:rsidR="00C02892" w:rsidRPr="00CA6976">
              <w:rPr>
                <w:rFonts w:eastAsiaTheme="minorHAnsi"/>
                <w:bCs/>
              </w:rPr>
              <w:t>-</w:t>
            </w:r>
            <w:r w:rsidRPr="00CA6976">
              <w:rPr>
                <w:rFonts w:eastAsiaTheme="minorHAnsi"/>
                <w:bCs/>
              </w:rPr>
              <w:t>fondi määr %</w:t>
            </w:r>
          </w:p>
        </w:tc>
        <w:tc>
          <w:tcPr>
            <w:tcW w:w="1952" w:type="dxa"/>
            <w:vAlign w:val="center"/>
          </w:tcPr>
          <w:p w14:paraId="1D2582E0" w14:textId="5C89164C" w:rsidR="00A20C50" w:rsidRPr="00CA6976" w:rsidRDefault="00A20C50" w:rsidP="00C02892">
            <w:pPr>
              <w:jc w:val="left"/>
              <w:rPr>
                <w:rFonts w:eastAsiaTheme="minorHAnsi"/>
                <w:bCs/>
              </w:rPr>
            </w:pPr>
            <w:r w:rsidRPr="00CA6976">
              <w:rPr>
                <w:rFonts w:eastAsiaTheme="minorHAnsi"/>
                <w:bCs/>
              </w:rPr>
              <w:t>Riiklik kaas</w:t>
            </w:r>
            <w:r w:rsidR="00C02892" w:rsidRPr="00CA6976">
              <w:rPr>
                <w:rFonts w:eastAsiaTheme="minorHAnsi"/>
                <w:bCs/>
              </w:rPr>
              <w:t>-</w:t>
            </w:r>
            <w:r w:rsidRPr="00CA6976">
              <w:rPr>
                <w:rFonts w:eastAsiaTheme="minorHAnsi"/>
                <w:bCs/>
              </w:rPr>
              <w:t>finantseering (EUR)</w:t>
            </w:r>
          </w:p>
        </w:tc>
        <w:tc>
          <w:tcPr>
            <w:tcW w:w="2175" w:type="dxa"/>
            <w:vAlign w:val="center"/>
          </w:tcPr>
          <w:p w14:paraId="431A84FF" w14:textId="24EA9FF3" w:rsidR="00A20C50" w:rsidRPr="00CA6976" w:rsidRDefault="00A20C50" w:rsidP="00C02892">
            <w:pPr>
              <w:jc w:val="left"/>
              <w:rPr>
                <w:rFonts w:eastAsiaTheme="minorHAnsi"/>
                <w:bCs/>
              </w:rPr>
            </w:pPr>
            <w:r w:rsidRPr="00CA6976">
              <w:rPr>
                <w:rFonts w:eastAsiaTheme="minorHAnsi"/>
                <w:bCs/>
              </w:rPr>
              <w:t>Riikliku kaasfinantseeringu määr%</w:t>
            </w:r>
          </w:p>
        </w:tc>
      </w:tr>
      <w:tr w:rsidR="00A20C50" w:rsidRPr="00CA6976" w14:paraId="12AE59DB" w14:textId="77777777" w:rsidTr="00C02892">
        <w:trPr>
          <w:trHeight w:val="238"/>
        </w:trPr>
        <w:tc>
          <w:tcPr>
            <w:tcW w:w="1985" w:type="dxa"/>
          </w:tcPr>
          <w:p w14:paraId="4E7D0312" w14:textId="0031C91A" w:rsidR="00A20C50" w:rsidRPr="00CA6976" w:rsidRDefault="0070443E" w:rsidP="00C02892">
            <w:pPr>
              <w:jc w:val="left"/>
              <w:rPr>
                <w:rFonts w:eastAsiaTheme="minorHAnsi"/>
                <w:bCs/>
              </w:rPr>
            </w:pPr>
            <w:ins w:id="55" w:author="Eerika Purgel" w:date="2025-10-15T12:02:00Z" w16du:dateUtc="2025-10-15T09:02:00Z">
              <w:r>
                <w:rPr>
                  <w:bCs/>
                </w:rPr>
                <w:t>3 867 875,00</w:t>
              </w:r>
            </w:ins>
            <w:del w:id="56" w:author="Eerika Purgel" w:date="2025-10-15T12:02:00Z" w16du:dateUtc="2025-10-15T09:02:00Z">
              <w:r w:rsidR="00A20C50" w:rsidRPr="00CA6976" w:rsidDel="0070443E">
                <w:rPr>
                  <w:bCs/>
                </w:rPr>
                <w:delText>5 000 000,00</w:delText>
              </w:r>
            </w:del>
          </w:p>
        </w:tc>
        <w:tc>
          <w:tcPr>
            <w:tcW w:w="1701" w:type="dxa"/>
          </w:tcPr>
          <w:p w14:paraId="2CEBB690" w14:textId="142CBB6A" w:rsidR="00A20C50" w:rsidRPr="00CA6976" w:rsidRDefault="0070443E" w:rsidP="00C02892">
            <w:pPr>
              <w:jc w:val="left"/>
              <w:rPr>
                <w:rFonts w:eastAsiaTheme="minorHAnsi"/>
                <w:bCs/>
              </w:rPr>
            </w:pPr>
            <w:ins w:id="57" w:author="Eerika Purgel" w:date="2025-10-15T12:02:00Z" w16du:dateUtc="2025-10-15T09:02:00Z">
              <w:r>
                <w:rPr>
                  <w:bCs/>
                </w:rPr>
                <w:t>3 867 875,00</w:t>
              </w:r>
            </w:ins>
            <w:del w:id="58" w:author="Eerika Purgel" w:date="2025-10-15T12:02:00Z" w16du:dateUtc="2025-10-15T09:02:00Z">
              <w:r w:rsidR="00A20C50" w:rsidRPr="00CA6976" w:rsidDel="0070443E">
                <w:rPr>
                  <w:bCs/>
                </w:rPr>
                <w:delText>5 000 000,00</w:delText>
              </w:r>
            </w:del>
          </w:p>
        </w:tc>
        <w:tc>
          <w:tcPr>
            <w:tcW w:w="2268" w:type="dxa"/>
          </w:tcPr>
          <w:p w14:paraId="69C770CD" w14:textId="36FA3A41" w:rsidR="00A20C50" w:rsidRPr="00CA6976" w:rsidRDefault="0070443E" w:rsidP="00C02892">
            <w:pPr>
              <w:jc w:val="left"/>
              <w:rPr>
                <w:bCs/>
              </w:rPr>
            </w:pPr>
            <w:ins w:id="59" w:author="Eerika Purgel" w:date="2025-10-15T12:02:00Z" w16du:dateUtc="2025-10-15T09:02:00Z">
              <w:r>
                <w:rPr>
                  <w:bCs/>
                  <w:lang w:eastAsia="et-EE"/>
                </w:rPr>
                <w:t>3 287 693,75</w:t>
              </w:r>
            </w:ins>
            <w:del w:id="60" w:author="Eerika Purgel" w:date="2025-10-15T12:02:00Z" w16du:dateUtc="2025-10-15T09:02:00Z">
              <w:r w:rsidR="00A20C50" w:rsidRPr="00CA6976" w:rsidDel="0070443E">
                <w:rPr>
                  <w:bCs/>
                  <w:lang w:eastAsia="et-EE"/>
                </w:rPr>
                <w:delText>4 250 000,00</w:delText>
              </w:r>
            </w:del>
          </w:p>
        </w:tc>
        <w:tc>
          <w:tcPr>
            <w:tcW w:w="2126" w:type="dxa"/>
            <w:vAlign w:val="center"/>
          </w:tcPr>
          <w:p w14:paraId="233F550C" w14:textId="77777777" w:rsidR="00A20C50" w:rsidRPr="00CA6976" w:rsidRDefault="00A20C50" w:rsidP="00C02892">
            <w:pPr>
              <w:jc w:val="left"/>
              <w:rPr>
                <w:rFonts w:eastAsiaTheme="minorHAnsi"/>
                <w:bCs/>
              </w:rPr>
            </w:pPr>
            <w:r w:rsidRPr="00CA6976">
              <w:rPr>
                <w:bCs/>
                <w:lang w:eastAsia="et-EE"/>
              </w:rPr>
              <w:t>85</w:t>
            </w:r>
          </w:p>
        </w:tc>
        <w:tc>
          <w:tcPr>
            <w:tcW w:w="1952" w:type="dxa"/>
          </w:tcPr>
          <w:p w14:paraId="4FAE6867" w14:textId="59F2DB29" w:rsidR="00A20C50" w:rsidRPr="00CA6976" w:rsidRDefault="0070443E" w:rsidP="00C02892">
            <w:pPr>
              <w:jc w:val="left"/>
              <w:rPr>
                <w:rFonts w:eastAsiaTheme="minorHAnsi"/>
                <w:bCs/>
              </w:rPr>
            </w:pPr>
            <w:ins w:id="61" w:author="Eerika Purgel" w:date="2025-10-15T12:02:00Z" w16du:dateUtc="2025-10-15T09:02:00Z">
              <w:r>
                <w:rPr>
                  <w:rFonts w:eastAsiaTheme="minorHAnsi"/>
                  <w:bCs/>
                </w:rPr>
                <w:t>580 181,25</w:t>
              </w:r>
            </w:ins>
            <w:del w:id="62" w:author="Eerika Purgel" w:date="2025-10-15T12:02:00Z" w16du:dateUtc="2025-10-15T09:02:00Z">
              <w:r w:rsidR="00A20C50" w:rsidRPr="00CA6976" w:rsidDel="0070443E">
                <w:rPr>
                  <w:rFonts w:eastAsiaTheme="minorHAnsi"/>
                  <w:bCs/>
                </w:rPr>
                <w:delText>750 000,00</w:delText>
              </w:r>
            </w:del>
          </w:p>
        </w:tc>
        <w:tc>
          <w:tcPr>
            <w:tcW w:w="2175" w:type="dxa"/>
          </w:tcPr>
          <w:p w14:paraId="70E81659" w14:textId="77777777" w:rsidR="00A20C50" w:rsidRPr="00CA6976" w:rsidRDefault="00A20C50" w:rsidP="00C02892">
            <w:pPr>
              <w:jc w:val="left"/>
              <w:rPr>
                <w:rFonts w:eastAsiaTheme="minorHAnsi"/>
                <w:bCs/>
              </w:rPr>
            </w:pPr>
            <w:r w:rsidRPr="00CA6976">
              <w:rPr>
                <w:rFonts w:eastAsiaTheme="minorHAnsi"/>
                <w:bCs/>
              </w:rPr>
              <w:t>15</w:t>
            </w:r>
          </w:p>
        </w:tc>
      </w:tr>
    </w:tbl>
    <w:p w14:paraId="45B9F469" w14:textId="77777777" w:rsidR="00A20C50" w:rsidRPr="00525961" w:rsidRDefault="00A20C50" w:rsidP="005966DA">
      <w:pPr>
        <w:tabs>
          <w:tab w:val="left" w:pos="2325"/>
        </w:tabs>
        <w:jc w:val="right"/>
        <w:rPr>
          <w:b/>
        </w:rPr>
      </w:pPr>
    </w:p>
    <w:p w14:paraId="09E22F6C" w14:textId="77777777" w:rsidR="00A20C50" w:rsidRPr="00525961" w:rsidRDefault="00A20C50" w:rsidP="005966DA">
      <w:pPr>
        <w:spacing w:after="60"/>
        <w:rPr>
          <w:rFonts w:eastAsiaTheme="minorHAnsi"/>
          <w:b/>
        </w:rPr>
      </w:pPr>
      <w:r w:rsidRPr="00525961">
        <w:rPr>
          <w:rFonts w:eastAsiaTheme="minorHAnsi"/>
          <w:b/>
        </w:rPr>
        <w:t>Eelarve jaotus rahastajate lõikes</w:t>
      </w:r>
    </w:p>
    <w:tbl>
      <w:tblPr>
        <w:tblStyle w:val="Kontuurtabel"/>
        <w:tblW w:w="0" w:type="auto"/>
        <w:tblLook w:val="04A0" w:firstRow="1" w:lastRow="0" w:firstColumn="1" w:lastColumn="0" w:noHBand="0" w:noVBand="1"/>
      </w:tblPr>
      <w:tblGrid>
        <w:gridCol w:w="5392"/>
        <w:gridCol w:w="3292"/>
      </w:tblGrid>
      <w:tr w:rsidR="00A20C50" w:rsidRPr="00CA6976" w14:paraId="0E9110EF" w14:textId="77777777" w:rsidTr="00351D39">
        <w:trPr>
          <w:trHeight w:val="308"/>
        </w:trPr>
        <w:tc>
          <w:tcPr>
            <w:tcW w:w="5392" w:type="dxa"/>
            <w:vAlign w:val="center"/>
          </w:tcPr>
          <w:p w14:paraId="4541FC74" w14:textId="77777777" w:rsidR="00A20C50" w:rsidRPr="00CA6976" w:rsidRDefault="00A20C50" w:rsidP="00C02892">
            <w:pPr>
              <w:spacing w:after="60"/>
              <w:rPr>
                <w:rFonts w:eastAsiaTheme="minorHAnsi"/>
                <w:bCs/>
              </w:rPr>
            </w:pPr>
            <w:r w:rsidRPr="00CA6976">
              <w:rPr>
                <w:rFonts w:eastAsiaTheme="minorHAnsi"/>
                <w:bCs/>
              </w:rPr>
              <w:t>Rahastaja</w:t>
            </w:r>
          </w:p>
        </w:tc>
        <w:tc>
          <w:tcPr>
            <w:tcW w:w="3292" w:type="dxa"/>
            <w:vAlign w:val="center"/>
          </w:tcPr>
          <w:p w14:paraId="0F7ECD27" w14:textId="77777777" w:rsidR="00A20C50" w:rsidRPr="00CA6976" w:rsidRDefault="00A20C50" w:rsidP="00C02892">
            <w:pPr>
              <w:spacing w:after="60"/>
              <w:rPr>
                <w:rFonts w:eastAsiaTheme="minorHAnsi"/>
                <w:bCs/>
              </w:rPr>
            </w:pPr>
            <w:r w:rsidRPr="00CA6976">
              <w:rPr>
                <w:rFonts w:eastAsiaTheme="minorHAnsi"/>
                <w:bCs/>
              </w:rPr>
              <w:t>Abikõlblik summa (EUR)</w:t>
            </w:r>
          </w:p>
        </w:tc>
      </w:tr>
      <w:tr w:rsidR="00A20C50" w:rsidRPr="00CA6976" w14:paraId="17859C27" w14:textId="77777777" w:rsidTr="00351D39">
        <w:trPr>
          <w:trHeight w:val="308"/>
        </w:trPr>
        <w:tc>
          <w:tcPr>
            <w:tcW w:w="5392" w:type="dxa"/>
          </w:tcPr>
          <w:p w14:paraId="6E436A67" w14:textId="77777777" w:rsidR="00A20C50" w:rsidRPr="00CA6976" w:rsidRDefault="00A20C50" w:rsidP="005966DA">
            <w:pPr>
              <w:spacing w:after="60"/>
              <w:rPr>
                <w:rFonts w:eastAsiaTheme="minorHAnsi"/>
                <w:bCs/>
              </w:rPr>
            </w:pPr>
            <w:r w:rsidRPr="00CA6976">
              <w:rPr>
                <w:rFonts w:eastAsiaTheme="minorHAnsi"/>
                <w:bCs/>
              </w:rPr>
              <w:t xml:space="preserve">Riiklik kaasfinantseering </w:t>
            </w:r>
          </w:p>
        </w:tc>
        <w:tc>
          <w:tcPr>
            <w:tcW w:w="3292" w:type="dxa"/>
            <w:vAlign w:val="center"/>
          </w:tcPr>
          <w:p w14:paraId="2B55D97F" w14:textId="5A8D538B" w:rsidR="00A20C50" w:rsidRPr="00CA6976" w:rsidRDefault="00E028AA" w:rsidP="00C02892">
            <w:pPr>
              <w:spacing w:after="60"/>
              <w:jc w:val="left"/>
              <w:rPr>
                <w:rFonts w:eastAsiaTheme="minorHAnsi"/>
                <w:bCs/>
              </w:rPr>
            </w:pPr>
            <w:ins w:id="63" w:author="Eerika Purgel" w:date="2025-10-15T12:03:00Z" w16du:dateUtc="2025-10-15T09:03:00Z">
              <w:r>
                <w:rPr>
                  <w:bCs/>
                  <w:lang w:eastAsia="et-EE"/>
                </w:rPr>
                <w:t>580 181,25</w:t>
              </w:r>
            </w:ins>
            <w:del w:id="64" w:author="Eerika Purgel" w:date="2025-10-15T12:03:00Z" w16du:dateUtc="2025-10-15T09:03:00Z">
              <w:r w:rsidR="00A20C50" w:rsidRPr="00CA6976" w:rsidDel="00E028AA">
                <w:rPr>
                  <w:bCs/>
                  <w:lang w:eastAsia="et-EE"/>
                </w:rPr>
                <w:delText>750 000,00</w:delText>
              </w:r>
            </w:del>
          </w:p>
        </w:tc>
      </w:tr>
      <w:tr w:rsidR="00A20C50" w:rsidRPr="00CA6976" w14:paraId="2E12F5F8" w14:textId="77777777" w:rsidTr="00351D39">
        <w:trPr>
          <w:trHeight w:val="308"/>
        </w:trPr>
        <w:tc>
          <w:tcPr>
            <w:tcW w:w="5392" w:type="dxa"/>
          </w:tcPr>
          <w:p w14:paraId="7BC454CA" w14:textId="77777777" w:rsidR="00A20C50" w:rsidRPr="00CA6976" w:rsidRDefault="00A20C50" w:rsidP="005966DA">
            <w:pPr>
              <w:spacing w:after="60"/>
              <w:rPr>
                <w:rFonts w:eastAsiaTheme="minorHAnsi"/>
                <w:bCs/>
              </w:rPr>
            </w:pPr>
            <w:r w:rsidRPr="00CA6976">
              <w:rPr>
                <w:rFonts w:eastAsiaTheme="minorHAnsi"/>
                <w:bCs/>
              </w:rPr>
              <w:t>Ühtekuuluvusfond</w:t>
            </w:r>
          </w:p>
        </w:tc>
        <w:tc>
          <w:tcPr>
            <w:tcW w:w="3292" w:type="dxa"/>
            <w:vAlign w:val="center"/>
          </w:tcPr>
          <w:p w14:paraId="35F5B44E" w14:textId="6E42C933" w:rsidR="00A20C50" w:rsidRPr="00CA6976" w:rsidRDefault="00E028AA" w:rsidP="00C02892">
            <w:pPr>
              <w:jc w:val="left"/>
              <w:rPr>
                <w:rFonts w:eastAsiaTheme="minorHAnsi"/>
                <w:bCs/>
              </w:rPr>
            </w:pPr>
            <w:ins w:id="65" w:author="Eerika Purgel" w:date="2025-10-15T12:03:00Z" w16du:dateUtc="2025-10-15T09:03:00Z">
              <w:r>
                <w:rPr>
                  <w:bCs/>
                  <w:lang w:eastAsia="et-EE"/>
                </w:rPr>
                <w:t>3 287 693,75</w:t>
              </w:r>
            </w:ins>
            <w:del w:id="66" w:author="Eerika Purgel" w:date="2025-10-15T12:03:00Z" w16du:dateUtc="2025-10-15T09:03:00Z">
              <w:r w:rsidR="00A20C50" w:rsidRPr="00CA6976" w:rsidDel="00E028AA">
                <w:rPr>
                  <w:bCs/>
                  <w:lang w:eastAsia="et-EE"/>
                </w:rPr>
                <w:delText>4 250 000,00</w:delText>
              </w:r>
            </w:del>
          </w:p>
        </w:tc>
      </w:tr>
      <w:tr w:rsidR="00A20C50" w:rsidRPr="00CA6976" w14:paraId="48B69F91" w14:textId="77777777" w:rsidTr="00351D39">
        <w:trPr>
          <w:trHeight w:val="68"/>
        </w:trPr>
        <w:tc>
          <w:tcPr>
            <w:tcW w:w="5392" w:type="dxa"/>
          </w:tcPr>
          <w:p w14:paraId="2872F892" w14:textId="77777777" w:rsidR="00A20C50" w:rsidRPr="00CA6976" w:rsidRDefault="00A20C50" w:rsidP="005966DA">
            <w:pPr>
              <w:spacing w:after="60"/>
              <w:rPr>
                <w:rFonts w:eastAsiaTheme="minorHAnsi"/>
                <w:bCs/>
              </w:rPr>
            </w:pPr>
            <w:r w:rsidRPr="00CA6976">
              <w:rPr>
                <w:rFonts w:eastAsiaTheme="minorHAnsi"/>
                <w:bCs/>
              </w:rPr>
              <w:t>KOKKU</w:t>
            </w:r>
          </w:p>
        </w:tc>
        <w:tc>
          <w:tcPr>
            <w:tcW w:w="3292" w:type="dxa"/>
            <w:vAlign w:val="center"/>
          </w:tcPr>
          <w:p w14:paraId="5DB6CBD5" w14:textId="7D1B509B" w:rsidR="00A20C50" w:rsidRPr="00CA6976" w:rsidRDefault="00A20C50" w:rsidP="00C02892">
            <w:pPr>
              <w:jc w:val="left"/>
              <w:rPr>
                <w:rFonts w:eastAsiaTheme="minorHAnsi"/>
                <w:bCs/>
              </w:rPr>
            </w:pPr>
            <w:del w:id="67" w:author="Eerika Purgel" w:date="2025-10-15T12:04:00Z" w16du:dateUtc="2025-10-15T09:04:00Z">
              <w:r w:rsidRPr="00CA6976" w:rsidDel="00E028AA">
                <w:rPr>
                  <w:bCs/>
                </w:rPr>
                <w:delText>5 000 000,00</w:delText>
              </w:r>
            </w:del>
            <w:ins w:id="68" w:author="Eerika Purgel" w:date="2025-10-15T12:04:00Z" w16du:dateUtc="2025-10-15T09:04:00Z">
              <w:r w:rsidR="00E028AA">
                <w:rPr>
                  <w:bCs/>
                </w:rPr>
                <w:t>3 867 875,</w:t>
              </w:r>
            </w:ins>
            <w:ins w:id="69" w:author="Eerika Purgel" w:date="2025-10-15T12:07:00Z" w16du:dateUtc="2025-10-15T09:07:00Z">
              <w:r w:rsidR="002E43C4">
                <w:rPr>
                  <w:bCs/>
                </w:rPr>
                <w:t>00</w:t>
              </w:r>
            </w:ins>
          </w:p>
        </w:tc>
      </w:tr>
    </w:tbl>
    <w:p w14:paraId="21145AD0" w14:textId="77777777" w:rsidR="00A20C50" w:rsidRPr="00525961" w:rsidRDefault="00A20C50" w:rsidP="005966DA">
      <w:pPr>
        <w:tabs>
          <w:tab w:val="left" w:pos="2325"/>
        </w:tabs>
      </w:pPr>
    </w:p>
    <w:tbl>
      <w:tblPr>
        <w:tblW w:w="145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23"/>
        <w:gridCol w:w="2956"/>
        <w:gridCol w:w="2660"/>
        <w:gridCol w:w="2660"/>
        <w:gridCol w:w="2492"/>
      </w:tblGrid>
      <w:tr w:rsidR="00A20C50" w:rsidRPr="0074639B" w14:paraId="244ECFDA" w14:textId="77777777" w:rsidTr="000F6CB0">
        <w:trPr>
          <w:trHeight w:val="835"/>
        </w:trPr>
        <w:tc>
          <w:tcPr>
            <w:tcW w:w="3823" w:type="dxa"/>
            <w:vAlign w:val="center"/>
          </w:tcPr>
          <w:p w14:paraId="26FFEAB5" w14:textId="77777777" w:rsidR="00A20C50" w:rsidRPr="0074639B" w:rsidRDefault="00A20C50" w:rsidP="00CA6976">
            <w:pPr>
              <w:jc w:val="center"/>
              <w:rPr>
                <w:b/>
                <w:bCs/>
                <w:lang w:eastAsia="et-EE"/>
              </w:rPr>
            </w:pPr>
            <w:bookmarkStart w:id="70" w:name="RANGE!A4"/>
            <w:r w:rsidRPr="0074639B">
              <w:rPr>
                <w:b/>
                <w:bCs/>
                <w:lang w:eastAsia="et-EE"/>
              </w:rPr>
              <w:t>Tegevus</w:t>
            </w:r>
            <w:r>
              <w:rPr>
                <w:b/>
                <w:bCs/>
                <w:lang w:eastAsia="et-EE"/>
              </w:rPr>
              <w:t>e nimetus</w:t>
            </w:r>
            <w:bookmarkEnd w:id="70"/>
            <w:r>
              <w:rPr>
                <w:b/>
                <w:bCs/>
                <w:lang w:eastAsia="et-EE"/>
              </w:rPr>
              <w:t>:</w:t>
            </w:r>
          </w:p>
        </w:tc>
        <w:tc>
          <w:tcPr>
            <w:tcW w:w="2956" w:type="dxa"/>
            <w:vAlign w:val="center"/>
            <w:hideMark/>
          </w:tcPr>
          <w:p w14:paraId="42DBDA1A" w14:textId="77777777" w:rsidR="00A20C50" w:rsidRPr="0074639B" w:rsidRDefault="00A20C50" w:rsidP="00CA6976">
            <w:pPr>
              <w:jc w:val="center"/>
              <w:rPr>
                <w:b/>
                <w:bCs/>
                <w:lang w:eastAsia="et-EE"/>
              </w:rPr>
            </w:pPr>
            <w:r w:rsidRPr="0074639B">
              <w:rPr>
                <w:b/>
                <w:bCs/>
                <w:lang w:eastAsia="et-EE"/>
              </w:rPr>
              <w:t>Näitaj</w:t>
            </w:r>
            <w:r>
              <w:rPr>
                <w:b/>
                <w:bCs/>
                <w:lang w:eastAsia="et-EE"/>
              </w:rPr>
              <w:t>a koos sihttasemega: 01.01.2023</w:t>
            </w:r>
            <w:r>
              <w:rPr>
                <w:b/>
                <w:bCs/>
                <w:lang w:eastAsia="et-EE"/>
              </w:rPr>
              <w:sym w:font="Symbol" w:char="F02D"/>
            </w:r>
            <w:r w:rsidRPr="0074639B">
              <w:rPr>
                <w:b/>
                <w:bCs/>
                <w:lang w:eastAsia="et-EE"/>
              </w:rPr>
              <w:t>31.12.202</w:t>
            </w:r>
            <w:r>
              <w:rPr>
                <w:b/>
                <w:bCs/>
                <w:lang w:eastAsia="et-EE"/>
              </w:rPr>
              <w:t>9</w:t>
            </w:r>
          </w:p>
        </w:tc>
        <w:tc>
          <w:tcPr>
            <w:tcW w:w="2660" w:type="dxa"/>
            <w:vAlign w:val="center"/>
            <w:hideMark/>
          </w:tcPr>
          <w:p w14:paraId="074AE1B4" w14:textId="77777777" w:rsidR="00A20C50" w:rsidRPr="0074639B" w:rsidRDefault="00A20C50" w:rsidP="00963571">
            <w:pPr>
              <w:jc w:val="right"/>
              <w:rPr>
                <w:b/>
                <w:bCs/>
                <w:lang w:eastAsia="et-EE"/>
              </w:rPr>
            </w:pPr>
          </w:p>
        </w:tc>
        <w:tc>
          <w:tcPr>
            <w:tcW w:w="2660" w:type="dxa"/>
            <w:vAlign w:val="center"/>
            <w:hideMark/>
          </w:tcPr>
          <w:p w14:paraId="5EC16A17" w14:textId="77777777" w:rsidR="00A20C50" w:rsidRPr="0074639B" w:rsidRDefault="00A20C50" w:rsidP="00963571">
            <w:pPr>
              <w:jc w:val="right"/>
              <w:rPr>
                <w:b/>
                <w:bCs/>
                <w:lang w:eastAsia="et-EE"/>
              </w:rPr>
            </w:pPr>
          </w:p>
        </w:tc>
        <w:tc>
          <w:tcPr>
            <w:tcW w:w="2492" w:type="dxa"/>
            <w:vAlign w:val="center"/>
            <w:hideMark/>
          </w:tcPr>
          <w:p w14:paraId="3D0FDAEF" w14:textId="77777777" w:rsidR="00A20C50" w:rsidRPr="0074639B" w:rsidRDefault="00A20C50" w:rsidP="00963571">
            <w:pPr>
              <w:jc w:val="right"/>
              <w:rPr>
                <w:b/>
                <w:bCs/>
                <w:lang w:eastAsia="et-EE"/>
              </w:rPr>
            </w:pPr>
          </w:p>
        </w:tc>
      </w:tr>
      <w:tr w:rsidR="00A20C50" w:rsidRPr="00CA6976" w14:paraId="36DEFAEB" w14:textId="77777777" w:rsidTr="000F6CB0">
        <w:trPr>
          <w:trHeight w:val="835"/>
        </w:trPr>
        <w:tc>
          <w:tcPr>
            <w:tcW w:w="3823" w:type="dxa"/>
            <w:vAlign w:val="center"/>
          </w:tcPr>
          <w:p w14:paraId="7E88AD8A" w14:textId="77777777" w:rsidR="00A20C50" w:rsidRPr="00CA6976" w:rsidRDefault="00A20C50" w:rsidP="00CA6976">
            <w:pPr>
              <w:jc w:val="left"/>
              <w:rPr>
                <w:bCs/>
                <w:lang w:eastAsia="et-EE"/>
              </w:rPr>
            </w:pPr>
            <w:r w:rsidRPr="00CA6976">
              <w:rPr>
                <w:bCs/>
                <w:color w:val="000000" w:themeColor="text1"/>
              </w:rPr>
              <w:t>Programmi tegevus: liikide ja elupaikade soodsa seisundi ning maastike mitmekesisuse tagamine</w:t>
            </w:r>
          </w:p>
        </w:tc>
        <w:tc>
          <w:tcPr>
            <w:tcW w:w="2956" w:type="dxa"/>
            <w:vAlign w:val="center"/>
          </w:tcPr>
          <w:p w14:paraId="5C76950C" w14:textId="77777777" w:rsidR="00A20C50" w:rsidRPr="00CA6976" w:rsidRDefault="00A20C50" w:rsidP="00CA6976">
            <w:pPr>
              <w:jc w:val="center"/>
              <w:rPr>
                <w:bCs/>
                <w:lang w:eastAsia="et-EE"/>
              </w:rPr>
            </w:pPr>
            <w:r w:rsidRPr="00CA6976">
              <w:rPr>
                <w:bCs/>
                <w:lang w:eastAsia="et-EE"/>
              </w:rPr>
              <w:t>Seisundi parandamiseks toetust saanud elupaikade pindala (ha)</w:t>
            </w:r>
          </w:p>
        </w:tc>
        <w:tc>
          <w:tcPr>
            <w:tcW w:w="2660" w:type="dxa"/>
            <w:vAlign w:val="center"/>
          </w:tcPr>
          <w:p w14:paraId="4C40C866" w14:textId="77777777" w:rsidR="00A20C50" w:rsidRPr="00CA6976" w:rsidRDefault="00A20C50" w:rsidP="00CA6976">
            <w:pPr>
              <w:jc w:val="center"/>
              <w:rPr>
                <w:bCs/>
                <w:lang w:eastAsia="et-EE"/>
              </w:rPr>
            </w:pPr>
            <w:r w:rsidRPr="00CA6976">
              <w:rPr>
                <w:bCs/>
                <w:lang w:eastAsia="et-EE"/>
              </w:rPr>
              <w:t>Abikõlblik kogusumma (EUR)</w:t>
            </w:r>
          </w:p>
        </w:tc>
        <w:tc>
          <w:tcPr>
            <w:tcW w:w="2660" w:type="dxa"/>
            <w:vAlign w:val="center"/>
          </w:tcPr>
          <w:p w14:paraId="6C54BF21" w14:textId="77777777" w:rsidR="00A20C50" w:rsidRPr="00CA6976" w:rsidRDefault="00A20C50" w:rsidP="00CA6976">
            <w:pPr>
              <w:jc w:val="center"/>
              <w:rPr>
                <w:bCs/>
                <w:lang w:eastAsia="et-EE"/>
              </w:rPr>
            </w:pPr>
            <w:r w:rsidRPr="00CA6976">
              <w:rPr>
                <w:bCs/>
                <w:lang w:eastAsia="et-EE"/>
              </w:rPr>
              <w:t>Ühtekuuluvusfondi toetus (EUR)</w:t>
            </w:r>
          </w:p>
        </w:tc>
        <w:tc>
          <w:tcPr>
            <w:tcW w:w="2492" w:type="dxa"/>
            <w:vAlign w:val="center"/>
          </w:tcPr>
          <w:p w14:paraId="0A35392C" w14:textId="77777777" w:rsidR="00A20C50" w:rsidRPr="00CA6976" w:rsidRDefault="00A20C50" w:rsidP="00CA6976">
            <w:pPr>
              <w:jc w:val="center"/>
              <w:rPr>
                <w:bCs/>
                <w:lang w:eastAsia="et-EE"/>
              </w:rPr>
            </w:pPr>
            <w:r w:rsidRPr="00CA6976">
              <w:rPr>
                <w:bCs/>
                <w:lang w:eastAsia="et-EE"/>
              </w:rPr>
              <w:t>Riiklik kaasfinantseering (EUR)</w:t>
            </w:r>
          </w:p>
        </w:tc>
      </w:tr>
      <w:tr w:rsidR="00A20C50" w:rsidRPr="00CA6976" w14:paraId="69486856" w14:textId="77777777" w:rsidTr="000F6CB0">
        <w:trPr>
          <w:trHeight w:val="735"/>
        </w:trPr>
        <w:tc>
          <w:tcPr>
            <w:tcW w:w="3823" w:type="dxa"/>
            <w:shd w:val="clear" w:color="000000" w:fill="FFFFFF"/>
            <w:vAlign w:val="center"/>
            <w:hideMark/>
          </w:tcPr>
          <w:p w14:paraId="234CCA1C" w14:textId="77777777" w:rsidR="00A20C50" w:rsidRPr="00CA6976" w:rsidRDefault="00A20C50" w:rsidP="00CA6976">
            <w:pPr>
              <w:jc w:val="left"/>
              <w:rPr>
                <w:bCs/>
                <w:lang w:eastAsia="et-EE"/>
              </w:rPr>
            </w:pPr>
            <w:r w:rsidRPr="00CA6976">
              <w:rPr>
                <w:rFonts w:eastAsiaTheme="minorHAnsi"/>
                <w:bCs/>
              </w:rPr>
              <w:t xml:space="preserve">Märgade pärandniitude taastamine </w:t>
            </w:r>
          </w:p>
        </w:tc>
        <w:tc>
          <w:tcPr>
            <w:tcW w:w="2956" w:type="dxa"/>
            <w:vMerge w:val="restart"/>
            <w:shd w:val="clear" w:color="000000" w:fill="FFFFFF"/>
            <w:vAlign w:val="center"/>
            <w:hideMark/>
          </w:tcPr>
          <w:p w14:paraId="53F26B9D" w14:textId="56447C6D" w:rsidR="00A20C50" w:rsidRPr="00CA6976" w:rsidRDefault="0070443E" w:rsidP="00CA6976">
            <w:pPr>
              <w:jc w:val="center"/>
              <w:rPr>
                <w:bCs/>
                <w:lang w:eastAsia="et-EE"/>
              </w:rPr>
            </w:pPr>
            <w:ins w:id="71" w:author="Eerika Purgel" w:date="2025-10-15T12:01:00Z" w16du:dateUtc="2025-10-15T09:01:00Z">
              <w:r>
                <w:rPr>
                  <w:bCs/>
                  <w:lang w:eastAsia="et-EE"/>
                </w:rPr>
                <w:t>1 500</w:t>
              </w:r>
            </w:ins>
            <w:del w:id="72" w:author="Eerika Purgel" w:date="2025-10-15T12:01:00Z" w16du:dateUtc="2025-10-15T09:01:00Z">
              <w:r w:rsidDel="0070443E">
                <w:rPr>
                  <w:bCs/>
                  <w:lang w:eastAsia="et-EE"/>
                </w:rPr>
                <w:delText>2000</w:delText>
              </w:r>
            </w:del>
          </w:p>
        </w:tc>
        <w:tc>
          <w:tcPr>
            <w:tcW w:w="2660" w:type="dxa"/>
            <w:shd w:val="clear" w:color="000000" w:fill="FFFFFF"/>
            <w:vAlign w:val="center"/>
          </w:tcPr>
          <w:p w14:paraId="16173EE7" w14:textId="63CE5BED" w:rsidR="00A20C50" w:rsidRPr="00CA6976" w:rsidRDefault="00814E9A" w:rsidP="00963571">
            <w:pPr>
              <w:jc w:val="right"/>
              <w:rPr>
                <w:bCs/>
                <w:lang w:eastAsia="et-EE"/>
              </w:rPr>
            </w:pPr>
            <w:ins w:id="73" w:author="Eerika Purgel" w:date="2025-10-15T12:26:00Z" w16du:dateUtc="2025-10-15T09:26:00Z">
              <w:r>
                <w:rPr>
                  <w:bCs/>
                </w:rPr>
                <w:t>3 189 375,00</w:t>
              </w:r>
            </w:ins>
            <w:del w:id="74" w:author="Eerika Purgel" w:date="2025-10-15T12:26:00Z" w16du:dateUtc="2025-10-15T09:26:00Z">
              <w:r w:rsidDel="00814E9A">
                <w:rPr>
                  <w:bCs/>
                </w:rPr>
                <w:delText>4 252 500,00</w:delText>
              </w:r>
            </w:del>
          </w:p>
        </w:tc>
        <w:tc>
          <w:tcPr>
            <w:tcW w:w="2660" w:type="dxa"/>
            <w:shd w:val="clear" w:color="000000" w:fill="FFFFFF"/>
            <w:vAlign w:val="center"/>
          </w:tcPr>
          <w:p w14:paraId="14D4E7BB" w14:textId="03A53C6C" w:rsidR="00A20C50" w:rsidRPr="00CA6976" w:rsidRDefault="00814E9A" w:rsidP="00963571">
            <w:pPr>
              <w:jc w:val="right"/>
              <w:rPr>
                <w:bCs/>
                <w:lang w:eastAsia="et-EE"/>
              </w:rPr>
            </w:pPr>
            <w:ins w:id="75" w:author="Eerika Purgel" w:date="2025-10-15T12:26:00Z" w16du:dateUtc="2025-10-15T09:26:00Z">
              <w:r>
                <w:rPr>
                  <w:bCs/>
                </w:rPr>
                <w:t>2 710 968,75</w:t>
              </w:r>
            </w:ins>
            <w:del w:id="76" w:author="Eerika Purgel" w:date="2025-10-15T12:26:00Z" w16du:dateUtc="2025-10-15T09:26:00Z">
              <w:r w:rsidDel="00814E9A">
                <w:rPr>
                  <w:bCs/>
                </w:rPr>
                <w:delText>3 614 625,00</w:delText>
              </w:r>
            </w:del>
          </w:p>
        </w:tc>
        <w:tc>
          <w:tcPr>
            <w:tcW w:w="2492" w:type="dxa"/>
            <w:shd w:val="clear" w:color="000000" w:fill="FFFFFF"/>
            <w:vAlign w:val="center"/>
          </w:tcPr>
          <w:p w14:paraId="46CAB32C" w14:textId="020FFD49" w:rsidR="00A20C50" w:rsidRPr="00CA6976" w:rsidRDefault="00814E9A" w:rsidP="00963571">
            <w:pPr>
              <w:jc w:val="right"/>
              <w:rPr>
                <w:bCs/>
                <w:lang w:eastAsia="et-EE"/>
              </w:rPr>
            </w:pPr>
            <w:ins w:id="77" w:author="Eerika Purgel" w:date="2025-10-15T12:27:00Z" w16du:dateUtc="2025-10-15T09:27:00Z">
              <w:r>
                <w:rPr>
                  <w:bCs/>
                </w:rPr>
                <w:t>478 406,25</w:t>
              </w:r>
            </w:ins>
            <w:del w:id="78" w:author="Eerika Purgel" w:date="2025-10-15T12:27:00Z" w16du:dateUtc="2025-10-15T09:27:00Z">
              <w:r w:rsidDel="00814E9A">
                <w:rPr>
                  <w:bCs/>
                </w:rPr>
                <w:delText>637 875,00</w:delText>
              </w:r>
            </w:del>
          </w:p>
        </w:tc>
      </w:tr>
      <w:tr w:rsidR="00A20C50" w:rsidRPr="00CA6976" w14:paraId="7B955EFA" w14:textId="77777777" w:rsidTr="000F6CB0">
        <w:trPr>
          <w:trHeight w:val="735"/>
        </w:trPr>
        <w:tc>
          <w:tcPr>
            <w:tcW w:w="3823" w:type="dxa"/>
            <w:shd w:val="clear" w:color="000000" w:fill="FFFFFF"/>
            <w:vAlign w:val="center"/>
          </w:tcPr>
          <w:p w14:paraId="19D7A4C7" w14:textId="15A1189E" w:rsidR="00A20C50" w:rsidRPr="00CA6976" w:rsidRDefault="00126B4E" w:rsidP="00CA6976">
            <w:pPr>
              <w:jc w:val="left"/>
              <w:rPr>
                <w:rFonts w:eastAsiaTheme="minorHAnsi"/>
                <w:bCs/>
              </w:rPr>
            </w:pPr>
            <w:ins w:id="79" w:author="Eerika Purgel" w:date="2025-11-25T14:53:00Z" w16du:dateUtc="2025-11-25T12:53:00Z">
              <w:r>
                <w:rPr>
                  <w:rFonts w:eastAsiaTheme="minorHAnsi"/>
                  <w:bCs/>
                </w:rPr>
                <w:t>P</w:t>
              </w:r>
            </w:ins>
            <w:del w:id="80" w:author="Eerika Purgel" w:date="2025-11-25T14:53:00Z" w16du:dateUtc="2025-11-25T12:53:00Z">
              <w:r w:rsidR="00A20C50" w:rsidRPr="00CA6976" w:rsidDel="00126B4E">
                <w:rPr>
                  <w:rFonts w:eastAsiaTheme="minorHAnsi"/>
                  <w:bCs/>
                </w:rPr>
                <w:delText>Otsene p</w:delText>
              </w:r>
            </w:del>
            <w:r w:rsidR="00A20C50" w:rsidRPr="00CA6976">
              <w:rPr>
                <w:rFonts w:eastAsiaTheme="minorHAnsi"/>
                <w:bCs/>
              </w:rPr>
              <w:t>ersonalikulu (märgade pärandniitude taastamine)</w:t>
            </w:r>
          </w:p>
        </w:tc>
        <w:tc>
          <w:tcPr>
            <w:tcW w:w="2956" w:type="dxa"/>
            <w:vMerge/>
            <w:shd w:val="clear" w:color="000000" w:fill="FFFFFF"/>
            <w:vAlign w:val="center"/>
          </w:tcPr>
          <w:p w14:paraId="00D9319A" w14:textId="77777777" w:rsidR="00A20C50" w:rsidRPr="00CA6976" w:rsidRDefault="00A20C50" w:rsidP="00963571">
            <w:pPr>
              <w:jc w:val="right"/>
              <w:rPr>
                <w:bCs/>
                <w:lang w:eastAsia="et-EE"/>
              </w:rPr>
            </w:pPr>
          </w:p>
        </w:tc>
        <w:tc>
          <w:tcPr>
            <w:tcW w:w="2660" w:type="dxa"/>
            <w:shd w:val="clear" w:color="000000" w:fill="FFFFFF"/>
            <w:vAlign w:val="center"/>
          </w:tcPr>
          <w:p w14:paraId="2750831D" w14:textId="4E419E0B" w:rsidR="00A20C50" w:rsidRPr="00CA6976" w:rsidRDefault="00814E9A" w:rsidP="00963571">
            <w:pPr>
              <w:jc w:val="right"/>
              <w:rPr>
                <w:bCs/>
                <w:lang w:eastAsia="et-EE"/>
              </w:rPr>
            </w:pPr>
            <w:ins w:id="81" w:author="Eerika Purgel" w:date="2025-10-15T12:27:00Z" w16du:dateUtc="2025-10-15T09:27:00Z">
              <w:r>
                <w:rPr>
                  <w:bCs/>
                </w:rPr>
                <w:t>340 000</w:t>
              </w:r>
            </w:ins>
            <w:del w:id="82" w:author="Eerika Purgel" w:date="2025-10-15T12:27:00Z" w16du:dateUtc="2025-10-15T09:27:00Z">
              <w:r w:rsidDel="00814E9A">
                <w:rPr>
                  <w:bCs/>
                </w:rPr>
                <w:delText>400000</w:delText>
              </w:r>
            </w:del>
          </w:p>
        </w:tc>
        <w:tc>
          <w:tcPr>
            <w:tcW w:w="2660" w:type="dxa"/>
            <w:shd w:val="clear" w:color="000000" w:fill="FFFFFF"/>
            <w:vAlign w:val="center"/>
          </w:tcPr>
          <w:p w14:paraId="56C2C2C8" w14:textId="767EDB2B" w:rsidR="00A20C50" w:rsidRPr="00CA6976" w:rsidRDefault="00814E9A" w:rsidP="00963571">
            <w:pPr>
              <w:jc w:val="right"/>
              <w:rPr>
                <w:bCs/>
                <w:lang w:eastAsia="et-EE"/>
              </w:rPr>
            </w:pPr>
            <w:ins w:id="83" w:author="Eerika Purgel" w:date="2025-10-15T12:27:00Z" w16du:dateUtc="2025-10-15T09:27:00Z">
              <w:r>
                <w:rPr>
                  <w:bCs/>
                </w:rPr>
                <w:t>289 000</w:t>
              </w:r>
            </w:ins>
            <w:del w:id="84" w:author="Eerika Purgel" w:date="2025-10-15T12:27:00Z" w16du:dateUtc="2025-10-15T09:27:00Z">
              <w:r w:rsidDel="00814E9A">
                <w:rPr>
                  <w:bCs/>
                </w:rPr>
                <w:delText>340000</w:delText>
              </w:r>
            </w:del>
          </w:p>
        </w:tc>
        <w:tc>
          <w:tcPr>
            <w:tcW w:w="2492" w:type="dxa"/>
            <w:shd w:val="clear" w:color="000000" w:fill="FFFFFF"/>
            <w:vAlign w:val="center"/>
          </w:tcPr>
          <w:p w14:paraId="08B7506F" w14:textId="584A1875" w:rsidR="00A20C50" w:rsidRPr="00CA6976" w:rsidRDefault="00814E9A" w:rsidP="00963571">
            <w:pPr>
              <w:jc w:val="right"/>
              <w:rPr>
                <w:bCs/>
                <w:lang w:eastAsia="et-EE"/>
              </w:rPr>
            </w:pPr>
            <w:ins w:id="85" w:author="Eerika Purgel" w:date="2025-10-15T12:27:00Z" w16du:dateUtc="2025-10-15T09:27:00Z">
              <w:r>
                <w:rPr>
                  <w:bCs/>
                </w:rPr>
                <w:t>51 000</w:t>
              </w:r>
            </w:ins>
            <w:del w:id="86" w:author="Eerika Purgel" w:date="2025-10-15T12:27:00Z" w16du:dateUtc="2025-10-15T09:27:00Z">
              <w:r w:rsidDel="00814E9A">
                <w:rPr>
                  <w:bCs/>
                </w:rPr>
                <w:delText>60000</w:delText>
              </w:r>
            </w:del>
          </w:p>
        </w:tc>
      </w:tr>
      <w:tr w:rsidR="00A20C50" w:rsidRPr="00CA6976" w14:paraId="026EE65D" w14:textId="77777777" w:rsidTr="000F6CB0">
        <w:trPr>
          <w:trHeight w:val="489"/>
        </w:trPr>
        <w:tc>
          <w:tcPr>
            <w:tcW w:w="3823" w:type="dxa"/>
            <w:shd w:val="clear" w:color="auto" w:fill="FFFFFF" w:themeFill="background1"/>
            <w:vAlign w:val="center"/>
            <w:hideMark/>
          </w:tcPr>
          <w:p w14:paraId="2C69A6EA" w14:textId="7865D2E4" w:rsidR="00A20C50" w:rsidRPr="00CA6976" w:rsidRDefault="00126B4E" w:rsidP="00CA6976">
            <w:pPr>
              <w:jc w:val="left"/>
              <w:rPr>
                <w:bCs/>
                <w:lang w:eastAsia="et-EE"/>
              </w:rPr>
            </w:pPr>
            <w:ins w:id="87" w:author="Eerika Purgel" w:date="2025-11-25T14:53:00Z" w16du:dateUtc="2025-11-25T12:53:00Z">
              <w:r>
                <w:rPr>
                  <w:bCs/>
                  <w:lang w:eastAsia="et-EE"/>
                </w:rPr>
                <w:t>P</w:t>
              </w:r>
            </w:ins>
            <w:del w:id="88" w:author="Eerika Purgel" w:date="2025-11-25T14:53:00Z" w16du:dateUtc="2025-11-25T12:53:00Z">
              <w:r w:rsidR="00A20C50" w:rsidRPr="00CA6976" w:rsidDel="00126B4E">
                <w:rPr>
                  <w:bCs/>
                  <w:lang w:eastAsia="et-EE"/>
                </w:rPr>
                <w:delText>Otsene p</w:delText>
              </w:r>
            </w:del>
            <w:r w:rsidR="00A20C50" w:rsidRPr="00CA6976">
              <w:rPr>
                <w:bCs/>
                <w:lang w:eastAsia="et-EE"/>
              </w:rPr>
              <w:t>ersonalikulu (projekti juhtimine)</w:t>
            </w:r>
          </w:p>
        </w:tc>
        <w:tc>
          <w:tcPr>
            <w:tcW w:w="2956" w:type="dxa"/>
            <w:vMerge/>
            <w:shd w:val="clear" w:color="auto" w:fill="FFFFFF" w:themeFill="background1"/>
            <w:vAlign w:val="center"/>
            <w:hideMark/>
          </w:tcPr>
          <w:p w14:paraId="6C352FDA" w14:textId="77777777" w:rsidR="00A20C50" w:rsidRPr="00CA6976" w:rsidRDefault="00A20C50" w:rsidP="00963571">
            <w:pPr>
              <w:jc w:val="right"/>
              <w:rPr>
                <w:bCs/>
                <w:lang w:eastAsia="et-EE"/>
              </w:rPr>
            </w:pPr>
          </w:p>
        </w:tc>
        <w:tc>
          <w:tcPr>
            <w:tcW w:w="2660" w:type="dxa"/>
            <w:shd w:val="clear" w:color="auto" w:fill="FFFFFF" w:themeFill="background1"/>
            <w:noWrap/>
            <w:vAlign w:val="center"/>
          </w:tcPr>
          <w:p w14:paraId="4F79BE06" w14:textId="24B47A2B" w:rsidR="00A20C50" w:rsidRPr="00CA6976" w:rsidRDefault="00A20C50" w:rsidP="00963571">
            <w:pPr>
              <w:jc w:val="right"/>
              <w:rPr>
                <w:bCs/>
                <w:lang w:eastAsia="et-EE"/>
              </w:rPr>
            </w:pPr>
            <w:r w:rsidRPr="00CA6976">
              <w:rPr>
                <w:bCs/>
              </w:rPr>
              <w:t>250 000,00</w:t>
            </w:r>
          </w:p>
        </w:tc>
        <w:tc>
          <w:tcPr>
            <w:tcW w:w="2660" w:type="dxa"/>
            <w:shd w:val="clear" w:color="auto" w:fill="FFFFFF" w:themeFill="background1"/>
            <w:vAlign w:val="center"/>
          </w:tcPr>
          <w:p w14:paraId="0C7BC187" w14:textId="59BF8DEC" w:rsidR="00A20C50" w:rsidRPr="00CA6976" w:rsidRDefault="00A20C50" w:rsidP="00963571">
            <w:pPr>
              <w:jc w:val="right"/>
              <w:rPr>
                <w:bCs/>
                <w:lang w:eastAsia="et-EE"/>
              </w:rPr>
            </w:pPr>
            <w:r w:rsidRPr="00CA6976">
              <w:rPr>
                <w:bCs/>
              </w:rPr>
              <w:t>212 500,00</w:t>
            </w:r>
          </w:p>
        </w:tc>
        <w:tc>
          <w:tcPr>
            <w:tcW w:w="2492" w:type="dxa"/>
            <w:shd w:val="clear" w:color="auto" w:fill="FFFFFF" w:themeFill="background1"/>
            <w:vAlign w:val="center"/>
          </w:tcPr>
          <w:p w14:paraId="02BC0740" w14:textId="69C58656" w:rsidR="00A20C50" w:rsidRPr="00CA6976" w:rsidRDefault="00A20C50" w:rsidP="00963571">
            <w:pPr>
              <w:jc w:val="right"/>
              <w:rPr>
                <w:bCs/>
                <w:lang w:eastAsia="et-EE"/>
              </w:rPr>
            </w:pPr>
            <w:r w:rsidRPr="00CA6976">
              <w:rPr>
                <w:bCs/>
              </w:rPr>
              <w:t>37 500,00</w:t>
            </w:r>
          </w:p>
        </w:tc>
      </w:tr>
      <w:tr w:rsidR="00A20C50" w:rsidRPr="00CA6976" w14:paraId="046033E4" w14:textId="77777777" w:rsidTr="000F6CB0">
        <w:trPr>
          <w:trHeight w:val="243"/>
        </w:trPr>
        <w:tc>
          <w:tcPr>
            <w:tcW w:w="3823" w:type="dxa"/>
            <w:shd w:val="clear" w:color="auto" w:fill="FFFFFF" w:themeFill="background1"/>
            <w:vAlign w:val="center"/>
            <w:hideMark/>
          </w:tcPr>
          <w:p w14:paraId="73883588" w14:textId="25228290" w:rsidR="00A20C50" w:rsidRPr="00CA6976" w:rsidRDefault="00A20C50" w:rsidP="00963571">
            <w:pPr>
              <w:jc w:val="right"/>
              <w:rPr>
                <w:bCs/>
                <w:lang w:eastAsia="et-EE"/>
              </w:rPr>
            </w:pPr>
            <w:r w:rsidRPr="00CA6976">
              <w:rPr>
                <w:bCs/>
                <w:lang w:eastAsia="et-EE"/>
              </w:rPr>
              <w:t>Ühtne määr</w:t>
            </w:r>
            <w:ins w:id="89" w:author="Eerika Purgel" w:date="2025-11-25T14:54:00Z" w16du:dateUtc="2025-11-25T12:54:00Z">
              <w:r w:rsidR="00126B4E">
                <w:rPr>
                  <w:bCs/>
                  <w:lang w:eastAsia="et-EE"/>
                </w:rPr>
                <w:t xml:space="preserve"> otsesest personalikulust</w:t>
              </w:r>
            </w:ins>
          </w:p>
        </w:tc>
        <w:tc>
          <w:tcPr>
            <w:tcW w:w="2956" w:type="dxa"/>
            <w:vMerge/>
            <w:shd w:val="clear" w:color="auto" w:fill="FFFFFF" w:themeFill="background1"/>
            <w:vAlign w:val="center"/>
            <w:hideMark/>
          </w:tcPr>
          <w:p w14:paraId="4B7A98A3" w14:textId="77777777" w:rsidR="00A20C50" w:rsidRPr="00CA6976" w:rsidRDefault="00A20C50" w:rsidP="00963571">
            <w:pPr>
              <w:jc w:val="right"/>
              <w:rPr>
                <w:bCs/>
                <w:lang w:eastAsia="et-EE"/>
              </w:rPr>
            </w:pPr>
          </w:p>
        </w:tc>
        <w:tc>
          <w:tcPr>
            <w:tcW w:w="2660" w:type="dxa"/>
            <w:shd w:val="clear" w:color="auto" w:fill="FFFFFF" w:themeFill="background1"/>
            <w:noWrap/>
            <w:vAlign w:val="center"/>
          </w:tcPr>
          <w:p w14:paraId="393E8FB0" w14:textId="60D113D9" w:rsidR="00A20C50" w:rsidRPr="00CA6976" w:rsidRDefault="00814E9A" w:rsidP="00963571">
            <w:pPr>
              <w:jc w:val="right"/>
              <w:rPr>
                <w:bCs/>
                <w:lang w:eastAsia="et-EE"/>
              </w:rPr>
            </w:pPr>
            <w:ins w:id="90" w:author="Eerika Purgel" w:date="2025-10-15T12:27:00Z" w16du:dateUtc="2025-10-15T09:27:00Z">
              <w:r>
                <w:rPr>
                  <w:bCs/>
                </w:rPr>
                <w:t>88 500</w:t>
              </w:r>
            </w:ins>
            <w:del w:id="91" w:author="Eerika Purgel" w:date="2025-10-15T12:27:00Z" w16du:dateUtc="2025-10-15T09:27:00Z">
              <w:r w:rsidDel="00814E9A">
                <w:rPr>
                  <w:bCs/>
                </w:rPr>
                <w:delText>97500</w:delText>
              </w:r>
            </w:del>
          </w:p>
        </w:tc>
        <w:tc>
          <w:tcPr>
            <w:tcW w:w="2660" w:type="dxa"/>
            <w:shd w:val="clear" w:color="auto" w:fill="FFFFFF" w:themeFill="background1"/>
            <w:vAlign w:val="center"/>
          </w:tcPr>
          <w:p w14:paraId="301B310C" w14:textId="681D4EB5" w:rsidR="00A20C50" w:rsidRPr="00CA6976" w:rsidRDefault="00814E9A" w:rsidP="00963571">
            <w:pPr>
              <w:jc w:val="right"/>
              <w:rPr>
                <w:bCs/>
                <w:lang w:eastAsia="et-EE"/>
              </w:rPr>
            </w:pPr>
            <w:ins w:id="92" w:author="Eerika Purgel" w:date="2025-10-15T12:27:00Z" w16du:dateUtc="2025-10-15T09:27:00Z">
              <w:r>
                <w:rPr>
                  <w:bCs/>
                </w:rPr>
                <w:t>75 225</w:t>
              </w:r>
            </w:ins>
            <w:del w:id="93" w:author="Eerika Purgel" w:date="2025-10-15T12:27:00Z" w16du:dateUtc="2025-10-15T09:27:00Z">
              <w:r w:rsidDel="00814E9A">
                <w:rPr>
                  <w:bCs/>
                </w:rPr>
                <w:delText>82875</w:delText>
              </w:r>
            </w:del>
          </w:p>
        </w:tc>
        <w:tc>
          <w:tcPr>
            <w:tcW w:w="2492" w:type="dxa"/>
            <w:shd w:val="clear" w:color="auto" w:fill="FFFFFF" w:themeFill="background1"/>
            <w:vAlign w:val="center"/>
          </w:tcPr>
          <w:p w14:paraId="1E357898" w14:textId="484B341B" w:rsidR="00A20C50" w:rsidRPr="00CA6976" w:rsidRDefault="00814E9A" w:rsidP="00963571">
            <w:pPr>
              <w:jc w:val="right"/>
              <w:rPr>
                <w:bCs/>
                <w:lang w:eastAsia="et-EE"/>
              </w:rPr>
            </w:pPr>
            <w:ins w:id="94" w:author="Eerika Purgel" w:date="2025-10-15T12:27:00Z" w16du:dateUtc="2025-10-15T09:27:00Z">
              <w:r>
                <w:rPr>
                  <w:bCs/>
                </w:rPr>
                <w:t>13 275</w:t>
              </w:r>
            </w:ins>
            <w:del w:id="95" w:author="Eerika Purgel" w:date="2025-10-15T12:27:00Z" w16du:dateUtc="2025-10-15T09:27:00Z">
              <w:r w:rsidDel="00814E9A">
                <w:rPr>
                  <w:bCs/>
                </w:rPr>
                <w:delText>14625</w:delText>
              </w:r>
            </w:del>
          </w:p>
        </w:tc>
      </w:tr>
      <w:tr w:rsidR="00A20C50" w:rsidRPr="00CA6976" w14:paraId="221149D1" w14:textId="77777777" w:rsidTr="000F6CB0">
        <w:trPr>
          <w:trHeight w:val="489"/>
        </w:trPr>
        <w:tc>
          <w:tcPr>
            <w:tcW w:w="3823" w:type="dxa"/>
            <w:vAlign w:val="center"/>
            <w:hideMark/>
          </w:tcPr>
          <w:p w14:paraId="79B36F0B" w14:textId="77777777" w:rsidR="00A20C50" w:rsidRPr="00CA6976" w:rsidRDefault="00A20C50" w:rsidP="00963571">
            <w:pPr>
              <w:jc w:val="right"/>
              <w:rPr>
                <w:bCs/>
                <w:lang w:eastAsia="et-EE"/>
              </w:rPr>
            </w:pPr>
            <w:r w:rsidRPr="00CA6976">
              <w:rPr>
                <w:bCs/>
                <w:lang w:eastAsia="et-EE"/>
              </w:rPr>
              <w:t>Kokku:</w:t>
            </w:r>
          </w:p>
        </w:tc>
        <w:tc>
          <w:tcPr>
            <w:tcW w:w="2956" w:type="dxa"/>
            <w:vAlign w:val="center"/>
            <w:hideMark/>
          </w:tcPr>
          <w:p w14:paraId="73B7E231" w14:textId="77777777" w:rsidR="00A20C50" w:rsidRPr="00CA6976" w:rsidRDefault="00A20C50" w:rsidP="00963571">
            <w:pPr>
              <w:jc w:val="right"/>
              <w:rPr>
                <w:bCs/>
                <w:lang w:eastAsia="et-EE"/>
              </w:rPr>
            </w:pPr>
          </w:p>
        </w:tc>
        <w:tc>
          <w:tcPr>
            <w:tcW w:w="2660" w:type="dxa"/>
            <w:noWrap/>
            <w:vAlign w:val="center"/>
          </w:tcPr>
          <w:p w14:paraId="706D72E6" w14:textId="29ADC54C" w:rsidR="00A20C50" w:rsidRPr="00CA6976" w:rsidRDefault="00814E9A" w:rsidP="00963571">
            <w:pPr>
              <w:jc w:val="right"/>
              <w:rPr>
                <w:bCs/>
                <w:lang w:eastAsia="et-EE"/>
              </w:rPr>
            </w:pPr>
            <w:ins w:id="96" w:author="Eerika Purgel" w:date="2025-10-15T12:27:00Z" w16du:dateUtc="2025-10-15T09:27:00Z">
              <w:r>
                <w:rPr>
                  <w:bCs/>
                </w:rPr>
                <w:t>3 867 875</w:t>
              </w:r>
            </w:ins>
            <w:del w:id="97" w:author="Eerika Purgel" w:date="2025-10-15T12:27:00Z" w16du:dateUtc="2025-10-15T09:27:00Z">
              <w:r w:rsidDel="00814E9A">
                <w:rPr>
                  <w:bCs/>
                </w:rPr>
                <w:delText>5000000</w:delText>
              </w:r>
            </w:del>
          </w:p>
        </w:tc>
        <w:tc>
          <w:tcPr>
            <w:tcW w:w="2660" w:type="dxa"/>
            <w:vAlign w:val="center"/>
          </w:tcPr>
          <w:p w14:paraId="31DDE08F" w14:textId="4FB625BB" w:rsidR="00A20C50" w:rsidRPr="00CA6976" w:rsidRDefault="00814E9A" w:rsidP="00963571">
            <w:pPr>
              <w:jc w:val="right"/>
              <w:rPr>
                <w:bCs/>
                <w:lang w:eastAsia="et-EE"/>
              </w:rPr>
            </w:pPr>
            <w:ins w:id="98" w:author="Eerika Purgel" w:date="2025-10-15T12:28:00Z" w16du:dateUtc="2025-10-15T09:28:00Z">
              <w:r>
                <w:rPr>
                  <w:bCs/>
                </w:rPr>
                <w:t>3 287 693,75</w:t>
              </w:r>
            </w:ins>
            <w:del w:id="99" w:author="Eerika Purgel" w:date="2025-10-15T12:28:00Z" w16du:dateUtc="2025-10-15T09:28:00Z">
              <w:r w:rsidDel="00814E9A">
                <w:rPr>
                  <w:bCs/>
                </w:rPr>
                <w:delText>4250000</w:delText>
              </w:r>
            </w:del>
          </w:p>
        </w:tc>
        <w:tc>
          <w:tcPr>
            <w:tcW w:w="2492" w:type="dxa"/>
            <w:vAlign w:val="center"/>
          </w:tcPr>
          <w:p w14:paraId="27FCA34B" w14:textId="1B3FC5BA" w:rsidR="00A20C50" w:rsidRPr="00CA6976" w:rsidRDefault="00814E9A" w:rsidP="00963571">
            <w:pPr>
              <w:jc w:val="right"/>
              <w:rPr>
                <w:bCs/>
                <w:lang w:eastAsia="et-EE"/>
              </w:rPr>
            </w:pPr>
            <w:ins w:id="100" w:author="Eerika Purgel" w:date="2025-10-15T12:28:00Z" w16du:dateUtc="2025-10-15T09:28:00Z">
              <w:r>
                <w:rPr>
                  <w:bCs/>
                </w:rPr>
                <w:t>580 181,25</w:t>
              </w:r>
            </w:ins>
            <w:del w:id="101" w:author="Eerika Purgel" w:date="2025-10-15T12:28:00Z" w16du:dateUtc="2025-10-15T09:28:00Z">
              <w:r w:rsidDel="00814E9A">
                <w:rPr>
                  <w:bCs/>
                </w:rPr>
                <w:delText>750000</w:delText>
              </w:r>
            </w:del>
          </w:p>
        </w:tc>
      </w:tr>
    </w:tbl>
    <w:p w14:paraId="3CC32B93" w14:textId="0A02FE23" w:rsidR="00B20531" w:rsidRPr="00E60843" w:rsidRDefault="000F6CB0" w:rsidP="00C81179">
      <w:pPr>
        <w:tabs>
          <w:tab w:val="left" w:pos="2325"/>
        </w:tabs>
      </w:pPr>
      <w:bookmarkStart w:id="102" w:name="_Hlk168932991"/>
      <w:ins w:id="103" w:author="Eerika Purgel" w:date="2025-10-29T10:57:00Z" w16du:dateUtc="2025-10-29T08:57:00Z">
        <w:r>
          <w:t>Tabelis toodud tegevuste lõikes on võimalik juhtrühmal eelarvet muuta.</w:t>
        </w:r>
      </w:ins>
      <w:bookmarkEnd w:id="102"/>
    </w:p>
    <w:sectPr w:rsidR="00B20531" w:rsidRPr="00E60843" w:rsidSect="00B20531">
      <w:pgSz w:w="16838" w:h="11906" w:orient="landscape" w:code="9"/>
      <w:pgMar w:top="1701" w:right="1134" w:bottom="851" w:left="680"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86B10E" w14:textId="77777777" w:rsidR="007D20D3" w:rsidRDefault="007D20D3" w:rsidP="00674C49">
      <w:r>
        <w:separator/>
      </w:r>
    </w:p>
  </w:endnote>
  <w:endnote w:type="continuationSeparator" w:id="0">
    <w:p w14:paraId="045F31BD" w14:textId="77777777" w:rsidR="007D20D3" w:rsidRDefault="007D20D3" w:rsidP="00674C49">
      <w:r>
        <w:continuationSeparator/>
      </w:r>
    </w:p>
  </w:endnote>
  <w:endnote w:type="continuationNotice" w:id="1">
    <w:p w14:paraId="53A84452" w14:textId="77777777" w:rsidR="007D20D3" w:rsidRDefault="007D20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Roboto Condensed">
    <w:panose1 w:val="02000000000000000000"/>
    <w:charset w:val="BA"/>
    <w:family w:val="auto"/>
    <w:pitch w:val="variable"/>
    <w:sig w:usb0="E0000AFF" w:usb1="5000217F" w:usb2="00000021"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80D45" w14:textId="0A2E3CED" w:rsidR="00783499" w:rsidRPr="00B71084" w:rsidRDefault="00783499" w:rsidP="00B71084">
    <w:pPr>
      <w:pStyle w:val="Jalus"/>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C7FA5" w14:textId="77777777" w:rsidR="004373DB" w:rsidRPr="00B71084" w:rsidRDefault="004373DB" w:rsidP="00B71084">
    <w:pPr>
      <w:pStyle w:val="Jalus"/>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DCDAA" w14:textId="77777777" w:rsidR="007D20D3" w:rsidRDefault="007D20D3" w:rsidP="00674C49">
      <w:r>
        <w:separator/>
      </w:r>
    </w:p>
  </w:footnote>
  <w:footnote w:type="continuationSeparator" w:id="0">
    <w:p w14:paraId="21CBC7CE" w14:textId="77777777" w:rsidR="007D20D3" w:rsidRDefault="007D20D3" w:rsidP="00674C49">
      <w:r>
        <w:continuationSeparator/>
      </w:r>
    </w:p>
  </w:footnote>
  <w:footnote w:type="continuationNotice" w:id="1">
    <w:p w14:paraId="68549745" w14:textId="77777777" w:rsidR="007D20D3" w:rsidRDefault="007D20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4C356" w14:textId="77777777" w:rsidR="004373DB" w:rsidRDefault="004373DB">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F31243"/>
    <w:multiLevelType w:val="hybridMultilevel"/>
    <w:tmpl w:val="DA523764"/>
    <w:lvl w:ilvl="0" w:tplc="0425000F">
      <w:start w:val="1"/>
      <w:numFmt w:val="decimal"/>
      <w:lvlText w:val="%1."/>
      <w:lvlJc w:val="left"/>
      <w:pPr>
        <w:ind w:left="67"/>
      </w:pPr>
      <w:rPr>
        <w:b w:val="0"/>
        <w:i w:val="0"/>
        <w:strike w:val="0"/>
        <w:dstrike w:val="0"/>
        <w:color w:val="000000"/>
        <w:sz w:val="24"/>
        <w:szCs w:val="24"/>
        <w:u w:val="none" w:color="000000"/>
        <w:bdr w:val="none" w:sz="0" w:space="0" w:color="auto"/>
        <w:shd w:val="clear" w:color="auto" w:fill="auto"/>
        <w:vertAlign w:val="baseline"/>
      </w:rPr>
    </w:lvl>
    <w:lvl w:ilvl="1" w:tplc="9A1EF37E">
      <w:start w:val="1"/>
      <w:numFmt w:val="lowerLetter"/>
      <w:lvlText w:val="%2"/>
      <w:lvlJc w:val="left"/>
      <w:pPr>
        <w:ind w:left="1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22554A">
      <w:start w:val="1"/>
      <w:numFmt w:val="lowerRoman"/>
      <w:lvlText w:val="%3"/>
      <w:lvlJc w:val="left"/>
      <w:pPr>
        <w:ind w:left="1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C0553A">
      <w:start w:val="1"/>
      <w:numFmt w:val="decimal"/>
      <w:lvlText w:val="%4"/>
      <w:lvlJc w:val="left"/>
      <w:pPr>
        <w:ind w:left="2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6297D8">
      <w:start w:val="1"/>
      <w:numFmt w:val="lowerLetter"/>
      <w:lvlText w:val="%5"/>
      <w:lvlJc w:val="left"/>
      <w:pPr>
        <w:ind w:left="3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C4E868">
      <w:start w:val="1"/>
      <w:numFmt w:val="lowerRoman"/>
      <w:lvlText w:val="%6"/>
      <w:lvlJc w:val="left"/>
      <w:pPr>
        <w:ind w:left="40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18FCB2">
      <w:start w:val="1"/>
      <w:numFmt w:val="decimal"/>
      <w:lvlText w:val="%7"/>
      <w:lvlJc w:val="left"/>
      <w:pPr>
        <w:ind w:left="47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E6983A">
      <w:start w:val="1"/>
      <w:numFmt w:val="lowerLetter"/>
      <w:lvlText w:val="%8"/>
      <w:lvlJc w:val="left"/>
      <w:pPr>
        <w:ind w:left="54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F8AFE6">
      <w:start w:val="1"/>
      <w:numFmt w:val="lowerRoman"/>
      <w:lvlText w:val="%9"/>
      <w:lvlJc w:val="left"/>
      <w:pPr>
        <w:ind w:left="61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4B90459"/>
    <w:multiLevelType w:val="multilevel"/>
    <w:tmpl w:val="79F06186"/>
    <w:lvl w:ilvl="0">
      <w:start w:val="1"/>
      <w:numFmt w:val="decimal"/>
      <w:lvlText w:val="%1."/>
      <w:lvlJc w:val="left"/>
      <w:pPr>
        <w:ind w:left="340" w:hanging="340"/>
      </w:pPr>
      <w:rPr>
        <w:rFonts w:hint="default"/>
      </w:rPr>
    </w:lvl>
    <w:lvl w:ilvl="1">
      <w:start w:val="1"/>
      <w:numFmt w:val="decimal"/>
      <w:lvlText w:val="%1.%2."/>
      <w:lvlJc w:val="left"/>
      <w:pPr>
        <w:ind w:left="680" w:hanging="396"/>
      </w:pPr>
      <w:rPr>
        <w:rFonts w:hint="default"/>
      </w:rPr>
    </w:lvl>
    <w:lvl w:ilvl="2">
      <w:start w:val="1"/>
      <w:numFmt w:val="decimal"/>
      <w:lvlText w:val="%1.%2.%3."/>
      <w:lvlJc w:val="left"/>
      <w:pPr>
        <w:ind w:left="1021" w:hanging="454"/>
      </w:pPr>
      <w:rPr>
        <w:rFonts w:hint="default"/>
      </w:rPr>
    </w:lvl>
    <w:lvl w:ilvl="3">
      <w:start w:val="1"/>
      <w:numFmt w:val="decimal"/>
      <w:lvlText w:val="%1.%2.%3.%4"/>
      <w:lvlJc w:val="left"/>
      <w:pPr>
        <w:ind w:left="1361" w:hanging="22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765924626">
    <w:abstractNumId w:val="1"/>
  </w:num>
  <w:num w:numId="2" w16cid:durableId="206952354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erika Purgel">
    <w15:presenceInfo w15:providerId="AD" w15:userId="S::Eerika.Purgel@envir.ee::0c6c4b8d-1728-431d-b5e7-fa8ad6bfe61d"/>
  </w15:person>
  <w15:person w15:author="Kadri Möller">
    <w15:presenceInfo w15:providerId="AD" w15:userId="S::Kadri.Moller@envir.ee::011e28b2-8b54-420b-9b0a-8c767468bcdf"/>
  </w15:person>
  <w15:person w15:author="Emma Kruusmäe">
    <w15:presenceInfo w15:providerId="AD" w15:userId="S::Emma.Kruusmae@kliimaministeerium.ee::5f27363e-fc89-4ca9-8736-e5b76737e18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proofState w:spelling="clean" w:grammar="clean"/>
  <w:trackRevisions/>
  <w:defaultTabStop w:val="708"/>
  <w:hyphenationZone w:val="425"/>
  <w:characterSpacingControl w:val="doNotCompress"/>
  <w:hdrShapeDefaults>
    <o:shapedefaults v:ext="edit" spidmax="880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EFD"/>
    <w:rsid w:val="0000264B"/>
    <w:rsid w:val="00003BD9"/>
    <w:rsid w:val="00007516"/>
    <w:rsid w:val="000118DA"/>
    <w:rsid w:val="0001414E"/>
    <w:rsid w:val="0001451C"/>
    <w:rsid w:val="00017514"/>
    <w:rsid w:val="000177B4"/>
    <w:rsid w:val="000252A6"/>
    <w:rsid w:val="00025383"/>
    <w:rsid w:val="00025E54"/>
    <w:rsid w:val="00026F1A"/>
    <w:rsid w:val="000311CE"/>
    <w:rsid w:val="00032953"/>
    <w:rsid w:val="000344EF"/>
    <w:rsid w:val="000348F2"/>
    <w:rsid w:val="000354F7"/>
    <w:rsid w:val="000364E3"/>
    <w:rsid w:val="00037A4B"/>
    <w:rsid w:val="00041DC8"/>
    <w:rsid w:val="000444CF"/>
    <w:rsid w:val="00050076"/>
    <w:rsid w:val="00052C46"/>
    <w:rsid w:val="00054BD7"/>
    <w:rsid w:val="00055828"/>
    <w:rsid w:val="00055CAA"/>
    <w:rsid w:val="00057BCC"/>
    <w:rsid w:val="00057C5B"/>
    <w:rsid w:val="00060B9A"/>
    <w:rsid w:val="00062F75"/>
    <w:rsid w:val="00063768"/>
    <w:rsid w:val="00070CA1"/>
    <w:rsid w:val="00075875"/>
    <w:rsid w:val="00075B54"/>
    <w:rsid w:val="000774A1"/>
    <w:rsid w:val="000779A6"/>
    <w:rsid w:val="00080743"/>
    <w:rsid w:val="00081FA6"/>
    <w:rsid w:val="00083201"/>
    <w:rsid w:val="000835A0"/>
    <w:rsid w:val="000842E9"/>
    <w:rsid w:val="00085AD2"/>
    <w:rsid w:val="000874E9"/>
    <w:rsid w:val="000902EE"/>
    <w:rsid w:val="00092756"/>
    <w:rsid w:val="00092842"/>
    <w:rsid w:val="00096547"/>
    <w:rsid w:val="000A248B"/>
    <w:rsid w:val="000A4535"/>
    <w:rsid w:val="000A4695"/>
    <w:rsid w:val="000A4C34"/>
    <w:rsid w:val="000A5D26"/>
    <w:rsid w:val="000A60F7"/>
    <w:rsid w:val="000A782E"/>
    <w:rsid w:val="000A7EF2"/>
    <w:rsid w:val="000B0932"/>
    <w:rsid w:val="000B1505"/>
    <w:rsid w:val="000B156C"/>
    <w:rsid w:val="000B1826"/>
    <w:rsid w:val="000B1F65"/>
    <w:rsid w:val="000B49D6"/>
    <w:rsid w:val="000B50C5"/>
    <w:rsid w:val="000B62A6"/>
    <w:rsid w:val="000C19F9"/>
    <w:rsid w:val="000C1A0F"/>
    <w:rsid w:val="000C2008"/>
    <w:rsid w:val="000C644F"/>
    <w:rsid w:val="000D06C6"/>
    <w:rsid w:val="000D1D72"/>
    <w:rsid w:val="000D24DB"/>
    <w:rsid w:val="000D26D0"/>
    <w:rsid w:val="000D53FA"/>
    <w:rsid w:val="000D5C53"/>
    <w:rsid w:val="000D68EE"/>
    <w:rsid w:val="000D6C47"/>
    <w:rsid w:val="000D6DA2"/>
    <w:rsid w:val="000E2A9D"/>
    <w:rsid w:val="000E575A"/>
    <w:rsid w:val="000E6884"/>
    <w:rsid w:val="000F0C99"/>
    <w:rsid w:val="000F133A"/>
    <w:rsid w:val="000F26E6"/>
    <w:rsid w:val="000F28AB"/>
    <w:rsid w:val="000F2EB3"/>
    <w:rsid w:val="000F6CB0"/>
    <w:rsid w:val="000F7987"/>
    <w:rsid w:val="0010040E"/>
    <w:rsid w:val="00101285"/>
    <w:rsid w:val="001012DA"/>
    <w:rsid w:val="00101AFC"/>
    <w:rsid w:val="00104773"/>
    <w:rsid w:val="00111E32"/>
    <w:rsid w:val="00111FE5"/>
    <w:rsid w:val="0011633D"/>
    <w:rsid w:val="00116BDF"/>
    <w:rsid w:val="001200F0"/>
    <w:rsid w:val="001209DF"/>
    <w:rsid w:val="00121E0E"/>
    <w:rsid w:val="001230B7"/>
    <w:rsid w:val="00126B4E"/>
    <w:rsid w:val="0013095D"/>
    <w:rsid w:val="00131A79"/>
    <w:rsid w:val="001334FD"/>
    <w:rsid w:val="00134F7A"/>
    <w:rsid w:val="00136557"/>
    <w:rsid w:val="00137EFB"/>
    <w:rsid w:val="00146A7B"/>
    <w:rsid w:val="00146F35"/>
    <w:rsid w:val="001541B3"/>
    <w:rsid w:val="0016002D"/>
    <w:rsid w:val="00160A1C"/>
    <w:rsid w:val="00163134"/>
    <w:rsid w:val="00165361"/>
    <w:rsid w:val="001653C5"/>
    <w:rsid w:val="00167122"/>
    <w:rsid w:val="00170B86"/>
    <w:rsid w:val="00173F22"/>
    <w:rsid w:val="00175246"/>
    <w:rsid w:val="00177E05"/>
    <w:rsid w:val="001804B9"/>
    <w:rsid w:val="00184489"/>
    <w:rsid w:val="0018617D"/>
    <w:rsid w:val="00186696"/>
    <w:rsid w:val="00186772"/>
    <w:rsid w:val="00187437"/>
    <w:rsid w:val="00192026"/>
    <w:rsid w:val="001938C5"/>
    <w:rsid w:val="00195F05"/>
    <w:rsid w:val="001A26BC"/>
    <w:rsid w:val="001A4BB8"/>
    <w:rsid w:val="001B068C"/>
    <w:rsid w:val="001B2A5E"/>
    <w:rsid w:val="001B34BF"/>
    <w:rsid w:val="001B37C1"/>
    <w:rsid w:val="001B6C3C"/>
    <w:rsid w:val="001B6EC2"/>
    <w:rsid w:val="001C14E3"/>
    <w:rsid w:val="001C2546"/>
    <w:rsid w:val="001C5030"/>
    <w:rsid w:val="001C7198"/>
    <w:rsid w:val="001D055E"/>
    <w:rsid w:val="001D3FE0"/>
    <w:rsid w:val="001E0143"/>
    <w:rsid w:val="001E0D31"/>
    <w:rsid w:val="001E1793"/>
    <w:rsid w:val="001E47C4"/>
    <w:rsid w:val="001E6188"/>
    <w:rsid w:val="001F00F0"/>
    <w:rsid w:val="001F235F"/>
    <w:rsid w:val="001F25B2"/>
    <w:rsid w:val="002009C9"/>
    <w:rsid w:val="00202221"/>
    <w:rsid w:val="00202642"/>
    <w:rsid w:val="0020296F"/>
    <w:rsid w:val="00204523"/>
    <w:rsid w:val="002052BB"/>
    <w:rsid w:val="00207964"/>
    <w:rsid w:val="00210B90"/>
    <w:rsid w:val="00212D45"/>
    <w:rsid w:val="00215810"/>
    <w:rsid w:val="00217811"/>
    <w:rsid w:val="0022249A"/>
    <w:rsid w:val="00231B4B"/>
    <w:rsid w:val="0023597F"/>
    <w:rsid w:val="00236E1D"/>
    <w:rsid w:val="002437B5"/>
    <w:rsid w:val="00244320"/>
    <w:rsid w:val="00244A7B"/>
    <w:rsid w:val="002450C1"/>
    <w:rsid w:val="0025155C"/>
    <w:rsid w:val="00252872"/>
    <w:rsid w:val="00252E24"/>
    <w:rsid w:val="00253D1B"/>
    <w:rsid w:val="002632C0"/>
    <w:rsid w:val="00273E1C"/>
    <w:rsid w:val="00274B29"/>
    <w:rsid w:val="00276482"/>
    <w:rsid w:val="002808AF"/>
    <w:rsid w:val="00280E02"/>
    <w:rsid w:val="002814B4"/>
    <w:rsid w:val="00283D48"/>
    <w:rsid w:val="0028746C"/>
    <w:rsid w:val="002915F5"/>
    <w:rsid w:val="00294236"/>
    <w:rsid w:val="002969BF"/>
    <w:rsid w:val="00296F68"/>
    <w:rsid w:val="00297C61"/>
    <w:rsid w:val="00297F1C"/>
    <w:rsid w:val="002A069B"/>
    <w:rsid w:val="002A527E"/>
    <w:rsid w:val="002A60FC"/>
    <w:rsid w:val="002A70E4"/>
    <w:rsid w:val="002B1101"/>
    <w:rsid w:val="002B13FB"/>
    <w:rsid w:val="002B1D1A"/>
    <w:rsid w:val="002B1D2D"/>
    <w:rsid w:val="002B2B99"/>
    <w:rsid w:val="002B668D"/>
    <w:rsid w:val="002B6D75"/>
    <w:rsid w:val="002B79B0"/>
    <w:rsid w:val="002B7A57"/>
    <w:rsid w:val="002C0584"/>
    <w:rsid w:val="002C3D1D"/>
    <w:rsid w:val="002C5605"/>
    <w:rsid w:val="002C7835"/>
    <w:rsid w:val="002D33EB"/>
    <w:rsid w:val="002D34A8"/>
    <w:rsid w:val="002D52B4"/>
    <w:rsid w:val="002E0487"/>
    <w:rsid w:val="002E0F81"/>
    <w:rsid w:val="002E137D"/>
    <w:rsid w:val="002E2844"/>
    <w:rsid w:val="002E43C4"/>
    <w:rsid w:val="002E7D1A"/>
    <w:rsid w:val="002F1DF5"/>
    <w:rsid w:val="002F212A"/>
    <w:rsid w:val="002F2A8B"/>
    <w:rsid w:val="002F31D2"/>
    <w:rsid w:val="002F458F"/>
    <w:rsid w:val="002F5745"/>
    <w:rsid w:val="002F6A54"/>
    <w:rsid w:val="003017E4"/>
    <w:rsid w:val="00304119"/>
    <w:rsid w:val="0030520C"/>
    <w:rsid w:val="003068AF"/>
    <w:rsid w:val="0031014D"/>
    <w:rsid w:val="0031258C"/>
    <w:rsid w:val="00315104"/>
    <w:rsid w:val="00315B50"/>
    <w:rsid w:val="00324589"/>
    <w:rsid w:val="00333E44"/>
    <w:rsid w:val="00337A35"/>
    <w:rsid w:val="00340775"/>
    <w:rsid w:val="00340A14"/>
    <w:rsid w:val="0034369F"/>
    <w:rsid w:val="00344ECA"/>
    <w:rsid w:val="003500F8"/>
    <w:rsid w:val="00350AC4"/>
    <w:rsid w:val="003520D3"/>
    <w:rsid w:val="00361F25"/>
    <w:rsid w:val="00362DCD"/>
    <w:rsid w:val="00363910"/>
    <w:rsid w:val="00363975"/>
    <w:rsid w:val="00371A80"/>
    <w:rsid w:val="003739F5"/>
    <w:rsid w:val="0037658D"/>
    <w:rsid w:val="003766FB"/>
    <w:rsid w:val="003777D5"/>
    <w:rsid w:val="003778CC"/>
    <w:rsid w:val="00383605"/>
    <w:rsid w:val="0038589A"/>
    <w:rsid w:val="003869CF"/>
    <w:rsid w:val="00386B05"/>
    <w:rsid w:val="00391193"/>
    <w:rsid w:val="003931D9"/>
    <w:rsid w:val="00395303"/>
    <w:rsid w:val="003955C5"/>
    <w:rsid w:val="003965D5"/>
    <w:rsid w:val="00396ACF"/>
    <w:rsid w:val="003A1EDF"/>
    <w:rsid w:val="003A5EFA"/>
    <w:rsid w:val="003A65D8"/>
    <w:rsid w:val="003A6DF9"/>
    <w:rsid w:val="003A708A"/>
    <w:rsid w:val="003A7281"/>
    <w:rsid w:val="003B27DE"/>
    <w:rsid w:val="003B44ED"/>
    <w:rsid w:val="003B5615"/>
    <w:rsid w:val="003B5725"/>
    <w:rsid w:val="003B7ADC"/>
    <w:rsid w:val="003C04BE"/>
    <w:rsid w:val="003C43E1"/>
    <w:rsid w:val="003D065F"/>
    <w:rsid w:val="003D1809"/>
    <w:rsid w:val="003D191F"/>
    <w:rsid w:val="003D1982"/>
    <w:rsid w:val="003D1E9A"/>
    <w:rsid w:val="003D240E"/>
    <w:rsid w:val="003D2D27"/>
    <w:rsid w:val="003D56F8"/>
    <w:rsid w:val="003E01E6"/>
    <w:rsid w:val="003E1CD8"/>
    <w:rsid w:val="003F197C"/>
    <w:rsid w:val="003F1E68"/>
    <w:rsid w:val="003F1FC8"/>
    <w:rsid w:val="003F37FB"/>
    <w:rsid w:val="003F3A1C"/>
    <w:rsid w:val="003F64C0"/>
    <w:rsid w:val="0040185C"/>
    <w:rsid w:val="004038DA"/>
    <w:rsid w:val="0041033B"/>
    <w:rsid w:val="00411BA3"/>
    <w:rsid w:val="0041249E"/>
    <w:rsid w:val="00413BF5"/>
    <w:rsid w:val="00416B8A"/>
    <w:rsid w:val="004224FE"/>
    <w:rsid w:val="00423A59"/>
    <w:rsid w:val="00423AC5"/>
    <w:rsid w:val="004250B9"/>
    <w:rsid w:val="004250E9"/>
    <w:rsid w:val="00425337"/>
    <w:rsid w:val="0042709D"/>
    <w:rsid w:val="00427125"/>
    <w:rsid w:val="00427F1C"/>
    <w:rsid w:val="004334B7"/>
    <w:rsid w:val="00433728"/>
    <w:rsid w:val="00435065"/>
    <w:rsid w:val="00436787"/>
    <w:rsid w:val="00437219"/>
    <w:rsid w:val="004373DB"/>
    <w:rsid w:val="00437C0E"/>
    <w:rsid w:val="0045442C"/>
    <w:rsid w:val="00454D32"/>
    <w:rsid w:val="00454D79"/>
    <w:rsid w:val="00457E7E"/>
    <w:rsid w:val="00464D0D"/>
    <w:rsid w:val="00467044"/>
    <w:rsid w:val="004712E5"/>
    <w:rsid w:val="00471563"/>
    <w:rsid w:val="00471A47"/>
    <w:rsid w:val="00473F99"/>
    <w:rsid w:val="004826B1"/>
    <w:rsid w:val="00483380"/>
    <w:rsid w:val="00486675"/>
    <w:rsid w:val="0048720D"/>
    <w:rsid w:val="00487D84"/>
    <w:rsid w:val="00490683"/>
    <w:rsid w:val="0049174D"/>
    <w:rsid w:val="004921DE"/>
    <w:rsid w:val="0049524E"/>
    <w:rsid w:val="0049773E"/>
    <w:rsid w:val="00497D51"/>
    <w:rsid w:val="004A01D3"/>
    <w:rsid w:val="004A0784"/>
    <w:rsid w:val="004A0AED"/>
    <w:rsid w:val="004A1726"/>
    <w:rsid w:val="004A1B47"/>
    <w:rsid w:val="004A1FAE"/>
    <w:rsid w:val="004A335A"/>
    <w:rsid w:val="004A55C2"/>
    <w:rsid w:val="004B1B80"/>
    <w:rsid w:val="004B433B"/>
    <w:rsid w:val="004B67A9"/>
    <w:rsid w:val="004B73F5"/>
    <w:rsid w:val="004C0F2C"/>
    <w:rsid w:val="004C1E38"/>
    <w:rsid w:val="004C2D24"/>
    <w:rsid w:val="004C3778"/>
    <w:rsid w:val="004C3932"/>
    <w:rsid w:val="004D1953"/>
    <w:rsid w:val="004D5778"/>
    <w:rsid w:val="004D7116"/>
    <w:rsid w:val="004E00D4"/>
    <w:rsid w:val="004E18A6"/>
    <w:rsid w:val="004E4EE5"/>
    <w:rsid w:val="004F0452"/>
    <w:rsid w:val="004F068A"/>
    <w:rsid w:val="004F1AAD"/>
    <w:rsid w:val="004F2E7A"/>
    <w:rsid w:val="004F3FA2"/>
    <w:rsid w:val="005029C0"/>
    <w:rsid w:val="00502E8C"/>
    <w:rsid w:val="00504F85"/>
    <w:rsid w:val="0050777D"/>
    <w:rsid w:val="00507D03"/>
    <w:rsid w:val="0051041C"/>
    <w:rsid w:val="00514BD9"/>
    <w:rsid w:val="00515FFE"/>
    <w:rsid w:val="00516D35"/>
    <w:rsid w:val="00516F0E"/>
    <w:rsid w:val="005229B8"/>
    <w:rsid w:val="00522F4C"/>
    <w:rsid w:val="00526F98"/>
    <w:rsid w:val="00530707"/>
    <w:rsid w:val="0053101C"/>
    <w:rsid w:val="00532A2B"/>
    <w:rsid w:val="005335A6"/>
    <w:rsid w:val="00533EF4"/>
    <w:rsid w:val="005340D5"/>
    <w:rsid w:val="00541713"/>
    <w:rsid w:val="0054227A"/>
    <w:rsid w:val="00542484"/>
    <w:rsid w:val="00542941"/>
    <w:rsid w:val="00544A6B"/>
    <w:rsid w:val="00546E34"/>
    <w:rsid w:val="00547A47"/>
    <w:rsid w:val="005537BB"/>
    <w:rsid w:val="005538AE"/>
    <w:rsid w:val="00556E02"/>
    <w:rsid w:val="005600D0"/>
    <w:rsid w:val="00560CBB"/>
    <w:rsid w:val="00563CD7"/>
    <w:rsid w:val="005641A6"/>
    <w:rsid w:val="005671EB"/>
    <w:rsid w:val="005671F2"/>
    <w:rsid w:val="00570595"/>
    <w:rsid w:val="005705AE"/>
    <w:rsid w:val="00571359"/>
    <w:rsid w:val="00576837"/>
    <w:rsid w:val="00576FF0"/>
    <w:rsid w:val="00586E0D"/>
    <w:rsid w:val="00591DD8"/>
    <w:rsid w:val="005932B8"/>
    <w:rsid w:val="005966DA"/>
    <w:rsid w:val="005A188B"/>
    <w:rsid w:val="005A6996"/>
    <w:rsid w:val="005A6B8D"/>
    <w:rsid w:val="005A6D0A"/>
    <w:rsid w:val="005A6D8D"/>
    <w:rsid w:val="005B0AFA"/>
    <w:rsid w:val="005B20D6"/>
    <w:rsid w:val="005B24EC"/>
    <w:rsid w:val="005B2C25"/>
    <w:rsid w:val="005B328B"/>
    <w:rsid w:val="005B33CE"/>
    <w:rsid w:val="005B6474"/>
    <w:rsid w:val="005B791B"/>
    <w:rsid w:val="005C24BF"/>
    <w:rsid w:val="005C2EF2"/>
    <w:rsid w:val="005C463B"/>
    <w:rsid w:val="005C6088"/>
    <w:rsid w:val="005C6CAF"/>
    <w:rsid w:val="005C6F91"/>
    <w:rsid w:val="005D2CBA"/>
    <w:rsid w:val="005D3CA6"/>
    <w:rsid w:val="005D4B6C"/>
    <w:rsid w:val="005D541B"/>
    <w:rsid w:val="005E0F55"/>
    <w:rsid w:val="005E145A"/>
    <w:rsid w:val="005E40E5"/>
    <w:rsid w:val="005E4A04"/>
    <w:rsid w:val="005F1498"/>
    <w:rsid w:val="005F1622"/>
    <w:rsid w:val="005F2F42"/>
    <w:rsid w:val="005F52A3"/>
    <w:rsid w:val="005F7A4A"/>
    <w:rsid w:val="006006BE"/>
    <w:rsid w:val="00601CD2"/>
    <w:rsid w:val="006056E0"/>
    <w:rsid w:val="00607FDA"/>
    <w:rsid w:val="00610CDC"/>
    <w:rsid w:val="006125F8"/>
    <w:rsid w:val="006126D1"/>
    <w:rsid w:val="006127BD"/>
    <w:rsid w:val="00612B3D"/>
    <w:rsid w:val="0061343B"/>
    <w:rsid w:val="00615459"/>
    <w:rsid w:val="00616597"/>
    <w:rsid w:val="00616656"/>
    <w:rsid w:val="006222C9"/>
    <w:rsid w:val="00625571"/>
    <w:rsid w:val="00626449"/>
    <w:rsid w:val="006268AF"/>
    <w:rsid w:val="006301F2"/>
    <w:rsid w:val="006317FF"/>
    <w:rsid w:val="006371F9"/>
    <w:rsid w:val="006417D6"/>
    <w:rsid w:val="00641A11"/>
    <w:rsid w:val="0064296D"/>
    <w:rsid w:val="0064352D"/>
    <w:rsid w:val="006447F7"/>
    <w:rsid w:val="00645155"/>
    <w:rsid w:val="0064728F"/>
    <w:rsid w:val="00650CA8"/>
    <w:rsid w:val="00651E96"/>
    <w:rsid w:val="0065580B"/>
    <w:rsid w:val="00656520"/>
    <w:rsid w:val="006615C4"/>
    <w:rsid w:val="006629CD"/>
    <w:rsid w:val="00663C29"/>
    <w:rsid w:val="0066461E"/>
    <w:rsid w:val="00670D8C"/>
    <w:rsid w:val="00670F3D"/>
    <w:rsid w:val="0067188E"/>
    <w:rsid w:val="006734D5"/>
    <w:rsid w:val="00673A20"/>
    <w:rsid w:val="00673E1B"/>
    <w:rsid w:val="00674C49"/>
    <w:rsid w:val="00675338"/>
    <w:rsid w:val="006758F8"/>
    <w:rsid w:val="00675F67"/>
    <w:rsid w:val="0067683A"/>
    <w:rsid w:val="00676994"/>
    <w:rsid w:val="00681AF5"/>
    <w:rsid w:val="00683D28"/>
    <w:rsid w:val="00686FFD"/>
    <w:rsid w:val="006911ED"/>
    <w:rsid w:val="00692A27"/>
    <w:rsid w:val="00697B36"/>
    <w:rsid w:val="006A12C7"/>
    <w:rsid w:val="006A35FC"/>
    <w:rsid w:val="006A3844"/>
    <w:rsid w:val="006A4C32"/>
    <w:rsid w:val="006B39E5"/>
    <w:rsid w:val="006B481D"/>
    <w:rsid w:val="006B5CB8"/>
    <w:rsid w:val="006B7344"/>
    <w:rsid w:val="006C3A0F"/>
    <w:rsid w:val="006C5EEB"/>
    <w:rsid w:val="006D1477"/>
    <w:rsid w:val="006D72A7"/>
    <w:rsid w:val="006D77B1"/>
    <w:rsid w:val="006E1BA9"/>
    <w:rsid w:val="006E38CC"/>
    <w:rsid w:val="006E3934"/>
    <w:rsid w:val="006E4045"/>
    <w:rsid w:val="006E46E8"/>
    <w:rsid w:val="006F1C98"/>
    <w:rsid w:val="007007DE"/>
    <w:rsid w:val="0070443E"/>
    <w:rsid w:val="007056D0"/>
    <w:rsid w:val="00706540"/>
    <w:rsid w:val="007103F2"/>
    <w:rsid w:val="0071062A"/>
    <w:rsid w:val="0071074D"/>
    <w:rsid w:val="00711F48"/>
    <w:rsid w:val="0071318F"/>
    <w:rsid w:val="00714F77"/>
    <w:rsid w:val="007206A6"/>
    <w:rsid w:val="00720EB3"/>
    <w:rsid w:val="0072103D"/>
    <w:rsid w:val="0072199B"/>
    <w:rsid w:val="0072282F"/>
    <w:rsid w:val="00722833"/>
    <w:rsid w:val="00723FD5"/>
    <w:rsid w:val="007265BA"/>
    <w:rsid w:val="00726D61"/>
    <w:rsid w:val="00732ED7"/>
    <w:rsid w:val="00737EC8"/>
    <w:rsid w:val="00740A0F"/>
    <w:rsid w:val="007451FF"/>
    <w:rsid w:val="00745616"/>
    <w:rsid w:val="00747363"/>
    <w:rsid w:val="00752AFF"/>
    <w:rsid w:val="00754091"/>
    <w:rsid w:val="00754162"/>
    <w:rsid w:val="00754B92"/>
    <w:rsid w:val="007555C6"/>
    <w:rsid w:val="00760294"/>
    <w:rsid w:val="00760305"/>
    <w:rsid w:val="007658D7"/>
    <w:rsid w:val="00767FD6"/>
    <w:rsid w:val="00771912"/>
    <w:rsid w:val="00781438"/>
    <w:rsid w:val="00783499"/>
    <w:rsid w:val="0078356A"/>
    <w:rsid w:val="00786799"/>
    <w:rsid w:val="00787A57"/>
    <w:rsid w:val="007924B5"/>
    <w:rsid w:val="00792FBD"/>
    <w:rsid w:val="0079421C"/>
    <w:rsid w:val="00794F33"/>
    <w:rsid w:val="0079531B"/>
    <w:rsid w:val="00795D08"/>
    <w:rsid w:val="007A69E4"/>
    <w:rsid w:val="007B038D"/>
    <w:rsid w:val="007B160B"/>
    <w:rsid w:val="007B2246"/>
    <w:rsid w:val="007B4E04"/>
    <w:rsid w:val="007C0E26"/>
    <w:rsid w:val="007C4F7B"/>
    <w:rsid w:val="007C7FD4"/>
    <w:rsid w:val="007D0123"/>
    <w:rsid w:val="007D1183"/>
    <w:rsid w:val="007D20D3"/>
    <w:rsid w:val="007D2E17"/>
    <w:rsid w:val="007D4C4B"/>
    <w:rsid w:val="007D5D60"/>
    <w:rsid w:val="007D64B6"/>
    <w:rsid w:val="007E046D"/>
    <w:rsid w:val="007E42B8"/>
    <w:rsid w:val="007E43C4"/>
    <w:rsid w:val="007E690B"/>
    <w:rsid w:val="007E6A4B"/>
    <w:rsid w:val="007F000E"/>
    <w:rsid w:val="007F2514"/>
    <w:rsid w:val="007F40EE"/>
    <w:rsid w:val="007F59A3"/>
    <w:rsid w:val="007F7216"/>
    <w:rsid w:val="007F7537"/>
    <w:rsid w:val="008009FE"/>
    <w:rsid w:val="00800A30"/>
    <w:rsid w:val="0080173B"/>
    <w:rsid w:val="00807983"/>
    <w:rsid w:val="008102B1"/>
    <w:rsid w:val="00811605"/>
    <w:rsid w:val="00811D37"/>
    <w:rsid w:val="00814E9A"/>
    <w:rsid w:val="00816C04"/>
    <w:rsid w:val="00817C0E"/>
    <w:rsid w:val="00820D4E"/>
    <w:rsid w:val="00821434"/>
    <w:rsid w:val="0082669E"/>
    <w:rsid w:val="00827D68"/>
    <w:rsid w:val="00830D5D"/>
    <w:rsid w:val="00832595"/>
    <w:rsid w:val="00833CA6"/>
    <w:rsid w:val="00835C20"/>
    <w:rsid w:val="00837614"/>
    <w:rsid w:val="0084036B"/>
    <w:rsid w:val="00841D44"/>
    <w:rsid w:val="00844FB4"/>
    <w:rsid w:val="00846741"/>
    <w:rsid w:val="00851126"/>
    <w:rsid w:val="00854DEE"/>
    <w:rsid w:val="00862333"/>
    <w:rsid w:val="00867AFF"/>
    <w:rsid w:val="00867DF4"/>
    <w:rsid w:val="00871A04"/>
    <w:rsid w:val="00872FCD"/>
    <w:rsid w:val="008763C8"/>
    <w:rsid w:val="00876F88"/>
    <w:rsid w:val="00876FFC"/>
    <w:rsid w:val="00880B05"/>
    <w:rsid w:val="00880D20"/>
    <w:rsid w:val="00880EDB"/>
    <w:rsid w:val="00882342"/>
    <w:rsid w:val="00883FD2"/>
    <w:rsid w:val="00884F9B"/>
    <w:rsid w:val="00887DFC"/>
    <w:rsid w:val="00890DA6"/>
    <w:rsid w:val="0089196A"/>
    <w:rsid w:val="0089435C"/>
    <w:rsid w:val="008943BB"/>
    <w:rsid w:val="008A1431"/>
    <w:rsid w:val="008A1601"/>
    <w:rsid w:val="008A2C49"/>
    <w:rsid w:val="008A2C4C"/>
    <w:rsid w:val="008A2C5C"/>
    <w:rsid w:val="008A60E3"/>
    <w:rsid w:val="008A6AEB"/>
    <w:rsid w:val="008A7CC2"/>
    <w:rsid w:val="008B3CBA"/>
    <w:rsid w:val="008B6C64"/>
    <w:rsid w:val="008B71EF"/>
    <w:rsid w:val="008B7A1B"/>
    <w:rsid w:val="008C0A76"/>
    <w:rsid w:val="008C0CDE"/>
    <w:rsid w:val="008C1097"/>
    <w:rsid w:val="008C14F7"/>
    <w:rsid w:val="008C1EE3"/>
    <w:rsid w:val="008C5770"/>
    <w:rsid w:val="008D0219"/>
    <w:rsid w:val="008D1706"/>
    <w:rsid w:val="008D3291"/>
    <w:rsid w:val="008E2920"/>
    <w:rsid w:val="008E34A7"/>
    <w:rsid w:val="008E4913"/>
    <w:rsid w:val="008E571C"/>
    <w:rsid w:val="008E7253"/>
    <w:rsid w:val="008F0E45"/>
    <w:rsid w:val="008F1132"/>
    <w:rsid w:val="008F1473"/>
    <w:rsid w:val="008F20A8"/>
    <w:rsid w:val="008F3F52"/>
    <w:rsid w:val="008F5758"/>
    <w:rsid w:val="008F6D03"/>
    <w:rsid w:val="008F7110"/>
    <w:rsid w:val="00902450"/>
    <w:rsid w:val="00904793"/>
    <w:rsid w:val="00905B0C"/>
    <w:rsid w:val="009144A3"/>
    <w:rsid w:val="009148B8"/>
    <w:rsid w:val="00915012"/>
    <w:rsid w:val="00916A2E"/>
    <w:rsid w:val="0092299F"/>
    <w:rsid w:val="00922D73"/>
    <w:rsid w:val="00924192"/>
    <w:rsid w:val="009244E4"/>
    <w:rsid w:val="0092760B"/>
    <w:rsid w:val="00930C0E"/>
    <w:rsid w:val="00932162"/>
    <w:rsid w:val="009330E1"/>
    <w:rsid w:val="009373B0"/>
    <w:rsid w:val="009424B4"/>
    <w:rsid w:val="00942D14"/>
    <w:rsid w:val="00942E7F"/>
    <w:rsid w:val="0094583F"/>
    <w:rsid w:val="00951C68"/>
    <w:rsid w:val="0095324C"/>
    <w:rsid w:val="009540CF"/>
    <w:rsid w:val="0095641F"/>
    <w:rsid w:val="00960121"/>
    <w:rsid w:val="009603E5"/>
    <w:rsid w:val="00960558"/>
    <w:rsid w:val="00963571"/>
    <w:rsid w:val="009645D4"/>
    <w:rsid w:val="0096592F"/>
    <w:rsid w:val="00967FC4"/>
    <w:rsid w:val="00970F66"/>
    <w:rsid w:val="00971670"/>
    <w:rsid w:val="00971A37"/>
    <w:rsid w:val="00972FC5"/>
    <w:rsid w:val="00973092"/>
    <w:rsid w:val="00973B43"/>
    <w:rsid w:val="00976C81"/>
    <w:rsid w:val="00977031"/>
    <w:rsid w:val="009774CC"/>
    <w:rsid w:val="00982611"/>
    <w:rsid w:val="00983F34"/>
    <w:rsid w:val="00983F6C"/>
    <w:rsid w:val="00985619"/>
    <w:rsid w:val="00990FD9"/>
    <w:rsid w:val="009911AF"/>
    <w:rsid w:val="0099514B"/>
    <w:rsid w:val="00996FA8"/>
    <w:rsid w:val="00997608"/>
    <w:rsid w:val="009A0DAC"/>
    <w:rsid w:val="009A30EB"/>
    <w:rsid w:val="009A5E7B"/>
    <w:rsid w:val="009B11AF"/>
    <w:rsid w:val="009B2801"/>
    <w:rsid w:val="009B5322"/>
    <w:rsid w:val="009B5EFD"/>
    <w:rsid w:val="009B6CF7"/>
    <w:rsid w:val="009C1E7A"/>
    <w:rsid w:val="009C4B26"/>
    <w:rsid w:val="009C7985"/>
    <w:rsid w:val="009D0C20"/>
    <w:rsid w:val="009D491F"/>
    <w:rsid w:val="009D66BD"/>
    <w:rsid w:val="009E0433"/>
    <w:rsid w:val="009E0F7F"/>
    <w:rsid w:val="009E2A4B"/>
    <w:rsid w:val="009E33EC"/>
    <w:rsid w:val="009E383F"/>
    <w:rsid w:val="009F180E"/>
    <w:rsid w:val="009F5C97"/>
    <w:rsid w:val="00A004B2"/>
    <w:rsid w:val="00A011CE"/>
    <w:rsid w:val="00A01FEA"/>
    <w:rsid w:val="00A03142"/>
    <w:rsid w:val="00A03480"/>
    <w:rsid w:val="00A03C24"/>
    <w:rsid w:val="00A05AFF"/>
    <w:rsid w:val="00A07B99"/>
    <w:rsid w:val="00A105A0"/>
    <w:rsid w:val="00A15FA0"/>
    <w:rsid w:val="00A16BA9"/>
    <w:rsid w:val="00A20C50"/>
    <w:rsid w:val="00A235D1"/>
    <w:rsid w:val="00A23603"/>
    <w:rsid w:val="00A31302"/>
    <w:rsid w:val="00A31572"/>
    <w:rsid w:val="00A3391F"/>
    <w:rsid w:val="00A3416A"/>
    <w:rsid w:val="00A40E17"/>
    <w:rsid w:val="00A444AA"/>
    <w:rsid w:val="00A44A54"/>
    <w:rsid w:val="00A47912"/>
    <w:rsid w:val="00A47B00"/>
    <w:rsid w:val="00A501F4"/>
    <w:rsid w:val="00A53423"/>
    <w:rsid w:val="00A55C43"/>
    <w:rsid w:val="00A56E2E"/>
    <w:rsid w:val="00A57E25"/>
    <w:rsid w:val="00A61113"/>
    <w:rsid w:val="00A6121F"/>
    <w:rsid w:val="00A61FAE"/>
    <w:rsid w:val="00A70E5A"/>
    <w:rsid w:val="00A725AE"/>
    <w:rsid w:val="00A76115"/>
    <w:rsid w:val="00A76441"/>
    <w:rsid w:val="00A7695E"/>
    <w:rsid w:val="00A7729A"/>
    <w:rsid w:val="00A77BCE"/>
    <w:rsid w:val="00A81F08"/>
    <w:rsid w:val="00A83612"/>
    <w:rsid w:val="00A93E63"/>
    <w:rsid w:val="00A94EB4"/>
    <w:rsid w:val="00A95021"/>
    <w:rsid w:val="00AA0C19"/>
    <w:rsid w:val="00AA122D"/>
    <w:rsid w:val="00AA140F"/>
    <w:rsid w:val="00AA1D4A"/>
    <w:rsid w:val="00AA32A5"/>
    <w:rsid w:val="00AA41BB"/>
    <w:rsid w:val="00AA458A"/>
    <w:rsid w:val="00AA547B"/>
    <w:rsid w:val="00AA552F"/>
    <w:rsid w:val="00AA790E"/>
    <w:rsid w:val="00AB0947"/>
    <w:rsid w:val="00AB4F89"/>
    <w:rsid w:val="00AB7006"/>
    <w:rsid w:val="00AB782D"/>
    <w:rsid w:val="00AC1443"/>
    <w:rsid w:val="00AC43E1"/>
    <w:rsid w:val="00AC7189"/>
    <w:rsid w:val="00AC74B6"/>
    <w:rsid w:val="00AC78F4"/>
    <w:rsid w:val="00AD02DF"/>
    <w:rsid w:val="00AD75FA"/>
    <w:rsid w:val="00AE0E5F"/>
    <w:rsid w:val="00AE2358"/>
    <w:rsid w:val="00AE2542"/>
    <w:rsid w:val="00AE6659"/>
    <w:rsid w:val="00AF0CE3"/>
    <w:rsid w:val="00AF2259"/>
    <w:rsid w:val="00AF475B"/>
    <w:rsid w:val="00AF598C"/>
    <w:rsid w:val="00AF6D49"/>
    <w:rsid w:val="00B00980"/>
    <w:rsid w:val="00B02929"/>
    <w:rsid w:val="00B04145"/>
    <w:rsid w:val="00B04B80"/>
    <w:rsid w:val="00B05450"/>
    <w:rsid w:val="00B12B16"/>
    <w:rsid w:val="00B14D29"/>
    <w:rsid w:val="00B15AE9"/>
    <w:rsid w:val="00B16A80"/>
    <w:rsid w:val="00B16B26"/>
    <w:rsid w:val="00B17C09"/>
    <w:rsid w:val="00B20531"/>
    <w:rsid w:val="00B213D9"/>
    <w:rsid w:val="00B310A0"/>
    <w:rsid w:val="00B327C6"/>
    <w:rsid w:val="00B34B3B"/>
    <w:rsid w:val="00B3775A"/>
    <w:rsid w:val="00B37AC2"/>
    <w:rsid w:val="00B41422"/>
    <w:rsid w:val="00B41AB4"/>
    <w:rsid w:val="00B41C29"/>
    <w:rsid w:val="00B439AB"/>
    <w:rsid w:val="00B43A93"/>
    <w:rsid w:val="00B454CF"/>
    <w:rsid w:val="00B464A0"/>
    <w:rsid w:val="00B57248"/>
    <w:rsid w:val="00B5759E"/>
    <w:rsid w:val="00B60BAF"/>
    <w:rsid w:val="00B60C85"/>
    <w:rsid w:val="00B61D57"/>
    <w:rsid w:val="00B622B1"/>
    <w:rsid w:val="00B62B28"/>
    <w:rsid w:val="00B63CBB"/>
    <w:rsid w:val="00B65607"/>
    <w:rsid w:val="00B66892"/>
    <w:rsid w:val="00B67F11"/>
    <w:rsid w:val="00B71084"/>
    <w:rsid w:val="00B71566"/>
    <w:rsid w:val="00B72B9C"/>
    <w:rsid w:val="00B76A85"/>
    <w:rsid w:val="00B771C1"/>
    <w:rsid w:val="00B81874"/>
    <w:rsid w:val="00B822A5"/>
    <w:rsid w:val="00B87260"/>
    <w:rsid w:val="00B9131B"/>
    <w:rsid w:val="00B949AE"/>
    <w:rsid w:val="00BA01C7"/>
    <w:rsid w:val="00BA1396"/>
    <w:rsid w:val="00BA1F4B"/>
    <w:rsid w:val="00BA5FBB"/>
    <w:rsid w:val="00BA7817"/>
    <w:rsid w:val="00BB34D1"/>
    <w:rsid w:val="00BB3CAD"/>
    <w:rsid w:val="00BB4DBB"/>
    <w:rsid w:val="00BB7DC2"/>
    <w:rsid w:val="00BB7F37"/>
    <w:rsid w:val="00BC1A11"/>
    <w:rsid w:val="00BC2BF9"/>
    <w:rsid w:val="00BC43C8"/>
    <w:rsid w:val="00BD2074"/>
    <w:rsid w:val="00BD3C30"/>
    <w:rsid w:val="00BE2399"/>
    <w:rsid w:val="00BE304A"/>
    <w:rsid w:val="00BE4325"/>
    <w:rsid w:val="00BE704C"/>
    <w:rsid w:val="00BF14B5"/>
    <w:rsid w:val="00BF24D1"/>
    <w:rsid w:val="00BF40C0"/>
    <w:rsid w:val="00BF6091"/>
    <w:rsid w:val="00C00A9F"/>
    <w:rsid w:val="00C02892"/>
    <w:rsid w:val="00C02F3E"/>
    <w:rsid w:val="00C036CD"/>
    <w:rsid w:val="00C06962"/>
    <w:rsid w:val="00C071AD"/>
    <w:rsid w:val="00C078D0"/>
    <w:rsid w:val="00C10F21"/>
    <w:rsid w:val="00C122E4"/>
    <w:rsid w:val="00C13FF4"/>
    <w:rsid w:val="00C14150"/>
    <w:rsid w:val="00C14AE4"/>
    <w:rsid w:val="00C166C3"/>
    <w:rsid w:val="00C16BE0"/>
    <w:rsid w:val="00C1728C"/>
    <w:rsid w:val="00C17E75"/>
    <w:rsid w:val="00C200FB"/>
    <w:rsid w:val="00C2060B"/>
    <w:rsid w:val="00C21D08"/>
    <w:rsid w:val="00C25C29"/>
    <w:rsid w:val="00C27206"/>
    <w:rsid w:val="00C30964"/>
    <w:rsid w:val="00C33AF9"/>
    <w:rsid w:val="00C341BC"/>
    <w:rsid w:val="00C34443"/>
    <w:rsid w:val="00C34C72"/>
    <w:rsid w:val="00C35EAD"/>
    <w:rsid w:val="00C35EEA"/>
    <w:rsid w:val="00C40ABC"/>
    <w:rsid w:val="00C418E6"/>
    <w:rsid w:val="00C42100"/>
    <w:rsid w:val="00C4317E"/>
    <w:rsid w:val="00C44B0A"/>
    <w:rsid w:val="00C45634"/>
    <w:rsid w:val="00C5481F"/>
    <w:rsid w:val="00C54E2D"/>
    <w:rsid w:val="00C61400"/>
    <w:rsid w:val="00C61FEC"/>
    <w:rsid w:val="00C633DC"/>
    <w:rsid w:val="00C65469"/>
    <w:rsid w:val="00C670EB"/>
    <w:rsid w:val="00C70467"/>
    <w:rsid w:val="00C722D0"/>
    <w:rsid w:val="00C73D0C"/>
    <w:rsid w:val="00C77C0E"/>
    <w:rsid w:val="00C8057F"/>
    <w:rsid w:val="00C81179"/>
    <w:rsid w:val="00C81C70"/>
    <w:rsid w:val="00C81E55"/>
    <w:rsid w:val="00C903DA"/>
    <w:rsid w:val="00C924A0"/>
    <w:rsid w:val="00C93142"/>
    <w:rsid w:val="00C95696"/>
    <w:rsid w:val="00C96808"/>
    <w:rsid w:val="00CA1832"/>
    <w:rsid w:val="00CA28A2"/>
    <w:rsid w:val="00CA3660"/>
    <w:rsid w:val="00CA3EC4"/>
    <w:rsid w:val="00CA5044"/>
    <w:rsid w:val="00CA5715"/>
    <w:rsid w:val="00CA6976"/>
    <w:rsid w:val="00CB11E0"/>
    <w:rsid w:val="00CB2E17"/>
    <w:rsid w:val="00CB32B2"/>
    <w:rsid w:val="00CB4DE4"/>
    <w:rsid w:val="00CB5C7C"/>
    <w:rsid w:val="00CB6E6F"/>
    <w:rsid w:val="00CD1032"/>
    <w:rsid w:val="00CD1263"/>
    <w:rsid w:val="00CD1523"/>
    <w:rsid w:val="00CD3AAA"/>
    <w:rsid w:val="00CD3D8F"/>
    <w:rsid w:val="00CD5EF7"/>
    <w:rsid w:val="00CD60EC"/>
    <w:rsid w:val="00CE048D"/>
    <w:rsid w:val="00CE3421"/>
    <w:rsid w:val="00CE7FD7"/>
    <w:rsid w:val="00CF316A"/>
    <w:rsid w:val="00CF5985"/>
    <w:rsid w:val="00CF62E4"/>
    <w:rsid w:val="00CF6B48"/>
    <w:rsid w:val="00D01447"/>
    <w:rsid w:val="00D01C80"/>
    <w:rsid w:val="00D05821"/>
    <w:rsid w:val="00D06654"/>
    <w:rsid w:val="00D10A89"/>
    <w:rsid w:val="00D12796"/>
    <w:rsid w:val="00D140CE"/>
    <w:rsid w:val="00D148DC"/>
    <w:rsid w:val="00D178C6"/>
    <w:rsid w:val="00D25161"/>
    <w:rsid w:val="00D27164"/>
    <w:rsid w:val="00D338F2"/>
    <w:rsid w:val="00D350BC"/>
    <w:rsid w:val="00D3518A"/>
    <w:rsid w:val="00D3555D"/>
    <w:rsid w:val="00D35AB4"/>
    <w:rsid w:val="00D372FB"/>
    <w:rsid w:val="00D379EB"/>
    <w:rsid w:val="00D428BD"/>
    <w:rsid w:val="00D42946"/>
    <w:rsid w:val="00D442EC"/>
    <w:rsid w:val="00D44609"/>
    <w:rsid w:val="00D453FB"/>
    <w:rsid w:val="00D4555C"/>
    <w:rsid w:val="00D54349"/>
    <w:rsid w:val="00D5494F"/>
    <w:rsid w:val="00D60887"/>
    <w:rsid w:val="00D608C3"/>
    <w:rsid w:val="00D61121"/>
    <w:rsid w:val="00D61D69"/>
    <w:rsid w:val="00D6734F"/>
    <w:rsid w:val="00D674DB"/>
    <w:rsid w:val="00D67F5D"/>
    <w:rsid w:val="00D71375"/>
    <w:rsid w:val="00D75B6B"/>
    <w:rsid w:val="00D76225"/>
    <w:rsid w:val="00D76C9B"/>
    <w:rsid w:val="00D77029"/>
    <w:rsid w:val="00D77B6E"/>
    <w:rsid w:val="00D8066A"/>
    <w:rsid w:val="00D80D3C"/>
    <w:rsid w:val="00D812CD"/>
    <w:rsid w:val="00D81A1B"/>
    <w:rsid w:val="00D82E10"/>
    <w:rsid w:val="00D838C5"/>
    <w:rsid w:val="00D85128"/>
    <w:rsid w:val="00D87332"/>
    <w:rsid w:val="00D91502"/>
    <w:rsid w:val="00D925C6"/>
    <w:rsid w:val="00D97F26"/>
    <w:rsid w:val="00DA0EE3"/>
    <w:rsid w:val="00DA15AE"/>
    <w:rsid w:val="00DA28FB"/>
    <w:rsid w:val="00DA3C21"/>
    <w:rsid w:val="00DA7431"/>
    <w:rsid w:val="00DA7C29"/>
    <w:rsid w:val="00DB1435"/>
    <w:rsid w:val="00DB3868"/>
    <w:rsid w:val="00DB594D"/>
    <w:rsid w:val="00DB695C"/>
    <w:rsid w:val="00DC0C51"/>
    <w:rsid w:val="00DC1BBA"/>
    <w:rsid w:val="00DC2F64"/>
    <w:rsid w:val="00DC394C"/>
    <w:rsid w:val="00DC4E77"/>
    <w:rsid w:val="00DC78F5"/>
    <w:rsid w:val="00DD3B4E"/>
    <w:rsid w:val="00DD6A05"/>
    <w:rsid w:val="00DE0F28"/>
    <w:rsid w:val="00DE1788"/>
    <w:rsid w:val="00DE5089"/>
    <w:rsid w:val="00DE78B0"/>
    <w:rsid w:val="00DF048A"/>
    <w:rsid w:val="00DF15B0"/>
    <w:rsid w:val="00DF2923"/>
    <w:rsid w:val="00DF7581"/>
    <w:rsid w:val="00E006D8"/>
    <w:rsid w:val="00E01897"/>
    <w:rsid w:val="00E02361"/>
    <w:rsid w:val="00E028AA"/>
    <w:rsid w:val="00E036B0"/>
    <w:rsid w:val="00E03C3A"/>
    <w:rsid w:val="00E04A75"/>
    <w:rsid w:val="00E06528"/>
    <w:rsid w:val="00E07416"/>
    <w:rsid w:val="00E10731"/>
    <w:rsid w:val="00E16DA2"/>
    <w:rsid w:val="00E175E8"/>
    <w:rsid w:val="00E20B8F"/>
    <w:rsid w:val="00E20CCC"/>
    <w:rsid w:val="00E24DB5"/>
    <w:rsid w:val="00E25369"/>
    <w:rsid w:val="00E25B7D"/>
    <w:rsid w:val="00E25D2F"/>
    <w:rsid w:val="00E328DB"/>
    <w:rsid w:val="00E345ED"/>
    <w:rsid w:val="00E34E61"/>
    <w:rsid w:val="00E36EFD"/>
    <w:rsid w:val="00E44B29"/>
    <w:rsid w:val="00E46628"/>
    <w:rsid w:val="00E5145D"/>
    <w:rsid w:val="00E52D3D"/>
    <w:rsid w:val="00E5426F"/>
    <w:rsid w:val="00E57A02"/>
    <w:rsid w:val="00E60843"/>
    <w:rsid w:val="00E61765"/>
    <w:rsid w:val="00E62F6D"/>
    <w:rsid w:val="00E64413"/>
    <w:rsid w:val="00E64CAC"/>
    <w:rsid w:val="00E678B1"/>
    <w:rsid w:val="00E70E76"/>
    <w:rsid w:val="00E71218"/>
    <w:rsid w:val="00E71F96"/>
    <w:rsid w:val="00E73E32"/>
    <w:rsid w:val="00E74651"/>
    <w:rsid w:val="00E75455"/>
    <w:rsid w:val="00E75774"/>
    <w:rsid w:val="00E75973"/>
    <w:rsid w:val="00E773AA"/>
    <w:rsid w:val="00E80CDE"/>
    <w:rsid w:val="00E825BC"/>
    <w:rsid w:val="00E83F69"/>
    <w:rsid w:val="00E84CAC"/>
    <w:rsid w:val="00E857B1"/>
    <w:rsid w:val="00E87E0E"/>
    <w:rsid w:val="00E965D7"/>
    <w:rsid w:val="00E975F8"/>
    <w:rsid w:val="00E979FC"/>
    <w:rsid w:val="00EA1FFB"/>
    <w:rsid w:val="00EA2432"/>
    <w:rsid w:val="00EA305C"/>
    <w:rsid w:val="00EA50EA"/>
    <w:rsid w:val="00EC10E7"/>
    <w:rsid w:val="00EC1549"/>
    <w:rsid w:val="00EC166E"/>
    <w:rsid w:val="00EC2608"/>
    <w:rsid w:val="00EC5EC8"/>
    <w:rsid w:val="00EC62F4"/>
    <w:rsid w:val="00EC6D85"/>
    <w:rsid w:val="00ED1924"/>
    <w:rsid w:val="00ED5C9D"/>
    <w:rsid w:val="00ED7166"/>
    <w:rsid w:val="00ED7A3C"/>
    <w:rsid w:val="00EE0370"/>
    <w:rsid w:val="00EE1A67"/>
    <w:rsid w:val="00EE1B4A"/>
    <w:rsid w:val="00EE1D72"/>
    <w:rsid w:val="00EE44AA"/>
    <w:rsid w:val="00EE5A98"/>
    <w:rsid w:val="00EE6277"/>
    <w:rsid w:val="00EF0DF1"/>
    <w:rsid w:val="00F02F5E"/>
    <w:rsid w:val="00F06995"/>
    <w:rsid w:val="00F06F76"/>
    <w:rsid w:val="00F12DBD"/>
    <w:rsid w:val="00F149E7"/>
    <w:rsid w:val="00F20AB8"/>
    <w:rsid w:val="00F2428C"/>
    <w:rsid w:val="00F253A8"/>
    <w:rsid w:val="00F274C8"/>
    <w:rsid w:val="00F31B25"/>
    <w:rsid w:val="00F32E06"/>
    <w:rsid w:val="00F33637"/>
    <w:rsid w:val="00F35737"/>
    <w:rsid w:val="00F37AEA"/>
    <w:rsid w:val="00F415E1"/>
    <w:rsid w:val="00F417AC"/>
    <w:rsid w:val="00F4192D"/>
    <w:rsid w:val="00F4198B"/>
    <w:rsid w:val="00F42D7B"/>
    <w:rsid w:val="00F47744"/>
    <w:rsid w:val="00F57FD1"/>
    <w:rsid w:val="00F63362"/>
    <w:rsid w:val="00F63425"/>
    <w:rsid w:val="00F66505"/>
    <w:rsid w:val="00F67A2E"/>
    <w:rsid w:val="00F726FA"/>
    <w:rsid w:val="00F75186"/>
    <w:rsid w:val="00F7776E"/>
    <w:rsid w:val="00F80BDB"/>
    <w:rsid w:val="00F9409B"/>
    <w:rsid w:val="00F94C02"/>
    <w:rsid w:val="00F968D9"/>
    <w:rsid w:val="00F97B85"/>
    <w:rsid w:val="00FA1B49"/>
    <w:rsid w:val="00FA65AD"/>
    <w:rsid w:val="00FB3E55"/>
    <w:rsid w:val="00FB4DBF"/>
    <w:rsid w:val="00FC371E"/>
    <w:rsid w:val="00FC3C9F"/>
    <w:rsid w:val="00FC4816"/>
    <w:rsid w:val="00FC7A43"/>
    <w:rsid w:val="00FD0B05"/>
    <w:rsid w:val="00FD1817"/>
    <w:rsid w:val="00FD25C8"/>
    <w:rsid w:val="00FD4B91"/>
    <w:rsid w:val="00FD77C9"/>
    <w:rsid w:val="00FE3453"/>
    <w:rsid w:val="00FE6143"/>
    <w:rsid w:val="00FE708D"/>
    <w:rsid w:val="00FE7EA0"/>
    <w:rsid w:val="00FF0F2F"/>
    <w:rsid w:val="00FF23C3"/>
    <w:rsid w:val="00FF257A"/>
    <w:rsid w:val="00FF29E7"/>
    <w:rsid w:val="00FF30A0"/>
    <w:rsid w:val="00FF3B28"/>
    <w:rsid w:val="00FF4838"/>
    <w:rsid w:val="00FF60C7"/>
    <w:rsid w:val="00FF727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2AFCA2D0"/>
  <w15:docId w15:val="{A809C219-D33F-4A59-9942-A8FF2DA07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77031"/>
    <w:pPr>
      <w:jc w:val="both"/>
    </w:pPr>
    <w:rPr>
      <w:rFonts w:ascii="Times New Roman" w:hAnsi="Times New Roman"/>
      <w:sz w:val="24"/>
      <w:szCs w:val="24"/>
      <w:lang w:eastAsia="en-US"/>
    </w:rPr>
  </w:style>
  <w:style w:type="paragraph" w:styleId="Pealkiri1">
    <w:name w:val="heading 1"/>
    <w:basedOn w:val="Normaallaad"/>
    <w:next w:val="Normaallaad"/>
    <w:link w:val="Pealkiri1Mrk"/>
    <w:uiPriority w:val="9"/>
    <w:qFormat/>
    <w:rsid w:val="00B60C85"/>
    <w:pPr>
      <w:keepNext/>
      <w:keepLines/>
      <w:spacing w:before="480"/>
      <w:outlineLvl w:val="0"/>
    </w:pPr>
    <w:rPr>
      <w:b/>
      <w:bCs/>
      <w:sz w:val="32"/>
      <w:szCs w:val="28"/>
    </w:rPr>
  </w:style>
  <w:style w:type="paragraph" w:styleId="Pealkiri2">
    <w:name w:val="heading 2"/>
    <w:basedOn w:val="Normaallaad"/>
    <w:next w:val="Normaallaad"/>
    <w:link w:val="Pealkiri2Mrk"/>
    <w:uiPriority w:val="9"/>
    <w:semiHidden/>
    <w:unhideWhenUsed/>
    <w:qFormat/>
    <w:rsid w:val="00B60C85"/>
    <w:pPr>
      <w:keepNext/>
      <w:keepLines/>
      <w:spacing w:before="200"/>
      <w:outlineLvl w:val="1"/>
    </w:pPr>
    <w:rPr>
      <w:b/>
      <w:bCs/>
      <w:sz w:val="28"/>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B60C85"/>
    <w:rPr>
      <w:rFonts w:ascii="Arial" w:eastAsia="Times New Roman" w:hAnsi="Arial" w:cs="Times New Roman"/>
      <w:b/>
      <w:bCs/>
      <w:sz w:val="32"/>
      <w:szCs w:val="28"/>
    </w:rPr>
  </w:style>
  <w:style w:type="character" w:customStyle="1" w:styleId="Pealkiri2Mrk">
    <w:name w:val="Pealkiri 2 Märk"/>
    <w:basedOn w:val="Liguvaikefont"/>
    <w:link w:val="Pealkiri2"/>
    <w:uiPriority w:val="9"/>
    <w:semiHidden/>
    <w:rsid w:val="00B60C85"/>
    <w:rPr>
      <w:rFonts w:ascii="Arial" w:eastAsia="Times New Roman" w:hAnsi="Arial" w:cs="Times New Roman"/>
      <w:b/>
      <w:bCs/>
      <w:sz w:val="28"/>
      <w:szCs w:val="26"/>
    </w:rPr>
  </w:style>
  <w:style w:type="paragraph" w:styleId="Pealkiri">
    <w:name w:val="Title"/>
    <w:basedOn w:val="Normaallaad"/>
    <w:next w:val="Normaallaad"/>
    <w:link w:val="PealkiriMrk"/>
    <w:uiPriority w:val="10"/>
    <w:qFormat/>
    <w:rsid w:val="00B60C85"/>
    <w:pPr>
      <w:pBdr>
        <w:bottom w:val="single" w:sz="8" w:space="4" w:color="4F81BD"/>
      </w:pBdr>
      <w:spacing w:after="240"/>
      <w:ind w:left="567" w:right="567"/>
      <w:contextualSpacing/>
      <w:jc w:val="center"/>
    </w:pPr>
    <w:rPr>
      <w:spacing w:val="5"/>
      <w:kern w:val="28"/>
      <w:sz w:val="48"/>
      <w:szCs w:val="52"/>
    </w:rPr>
  </w:style>
  <w:style w:type="character" w:customStyle="1" w:styleId="PealkiriMrk">
    <w:name w:val="Pealkiri Märk"/>
    <w:basedOn w:val="Liguvaikefont"/>
    <w:link w:val="Pealkiri"/>
    <w:uiPriority w:val="10"/>
    <w:rsid w:val="00B60C85"/>
    <w:rPr>
      <w:rFonts w:ascii="Arial" w:eastAsia="Times New Roman" w:hAnsi="Arial" w:cs="Times New Roman"/>
      <w:spacing w:val="5"/>
      <w:kern w:val="28"/>
      <w:sz w:val="48"/>
      <w:szCs w:val="52"/>
    </w:rPr>
  </w:style>
  <w:style w:type="paragraph" w:styleId="Pis">
    <w:name w:val="header"/>
    <w:basedOn w:val="Normaallaad"/>
    <w:link w:val="PisMrk"/>
    <w:uiPriority w:val="99"/>
    <w:unhideWhenUsed/>
    <w:rsid w:val="00674C49"/>
    <w:pPr>
      <w:tabs>
        <w:tab w:val="center" w:pos="4536"/>
        <w:tab w:val="right" w:pos="9072"/>
      </w:tabs>
    </w:pPr>
  </w:style>
  <w:style w:type="character" w:customStyle="1" w:styleId="PisMrk">
    <w:name w:val="Päis Märk"/>
    <w:basedOn w:val="Liguvaikefont"/>
    <w:link w:val="Pis"/>
    <w:uiPriority w:val="99"/>
    <w:rsid w:val="00674C49"/>
    <w:rPr>
      <w:rFonts w:ascii="Arial" w:hAnsi="Arial"/>
      <w:sz w:val="22"/>
      <w:szCs w:val="24"/>
      <w:lang w:eastAsia="en-US"/>
    </w:rPr>
  </w:style>
  <w:style w:type="paragraph" w:styleId="Jalus">
    <w:name w:val="footer"/>
    <w:basedOn w:val="Normaallaad"/>
    <w:link w:val="JalusMrk"/>
    <w:uiPriority w:val="99"/>
    <w:unhideWhenUsed/>
    <w:rsid w:val="004B73F5"/>
    <w:pPr>
      <w:pBdr>
        <w:top w:val="single" w:sz="4" w:space="1" w:color="auto"/>
      </w:pBdr>
      <w:tabs>
        <w:tab w:val="center" w:pos="4536"/>
        <w:tab w:val="right" w:pos="9072"/>
      </w:tabs>
    </w:pPr>
    <w:rPr>
      <w:sz w:val="20"/>
    </w:rPr>
  </w:style>
  <w:style w:type="character" w:customStyle="1" w:styleId="JalusMrk">
    <w:name w:val="Jalus Märk"/>
    <w:basedOn w:val="Liguvaikefont"/>
    <w:link w:val="Jalus"/>
    <w:uiPriority w:val="99"/>
    <w:rsid w:val="004B73F5"/>
    <w:rPr>
      <w:rFonts w:ascii="Roboto Condensed" w:hAnsi="Roboto Condensed"/>
      <w:szCs w:val="24"/>
      <w:lang w:eastAsia="en-US"/>
    </w:rPr>
  </w:style>
  <w:style w:type="character" w:styleId="Kohatitetekst">
    <w:name w:val="Placeholder Text"/>
    <w:basedOn w:val="Liguvaikefont"/>
    <w:uiPriority w:val="99"/>
    <w:semiHidden/>
    <w:rsid w:val="00674C49"/>
    <w:rPr>
      <w:color w:val="808080"/>
    </w:rPr>
  </w:style>
  <w:style w:type="paragraph" w:customStyle="1" w:styleId="viidemeie">
    <w:name w:val="viide:meie"/>
    <w:basedOn w:val="Normaallaad"/>
    <w:next w:val="Normaallaad"/>
    <w:rsid w:val="004F2E7A"/>
    <w:pPr>
      <w:spacing w:after="240"/>
    </w:pPr>
  </w:style>
  <w:style w:type="paragraph" w:customStyle="1" w:styleId="viideteie">
    <w:name w:val="viide:teie"/>
    <w:basedOn w:val="Normaallaad"/>
    <w:next w:val="Normaallaad"/>
    <w:rsid w:val="00977031"/>
    <w:pPr>
      <w:jc w:val="left"/>
    </w:pPr>
  </w:style>
  <w:style w:type="paragraph" w:customStyle="1" w:styleId="peakiri">
    <w:name w:val="peakiri"/>
    <w:basedOn w:val="Normaallaad"/>
    <w:qFormat/>
    <w:rsid w:val="00F32E06"/>
    <w:pPr>
      <w:spacing w:before="480" w:after="480"/>
      <w:ind w:right="3969"/>
    </w:pPr>
  </w:style>
  <w:style w:type="table" w:styleId="Kontuurtabel">
    <w:name w:val="Table Grid"/>
    <w:basedOn w:val="Normaaltabel"/>
    <w:uiPriority w:val="39"/>
    <w:rsid w:val="00A55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202642"/>
    <w:rPr>
      <w:rFonts w:ascii="Tahoma" w:hAnsi="Tahoma" w:cs="Tahoma"/>
      <w:sz w:val="16"/>
      <w:szCs w:val="16"/>
    </w:rPr>
  </w:style>
  <w:style w:type="character" w:customStyle="1" w:styleId="JutumullitekstMrk">
    <w:name w:val="Jutumullitekst Märk"/>
    <w:basedOn w:val="Liguvaikefont"/>
    <w:link w:val="Jutumullitekst"/>
    <w:uiPriority w:val="99"/>
    <w:semiHidden/>
    <w:rsid w:val="00202642"/>
    <w:rPr>
      <w:rFonts w:ascii="Tahoma" w:hAnsi="Tahoma" w:cs="Tahoma"/>
      <w:sz w:val="16"/>
      <w:szCs w:val="16"/>
      <w:lang w:eastAsia="en-US"/>
    </w:rPr>
  </w:style>
  <w:style w:type="paragraph" w:customStyle="1" w:styleId="JPP">
    <w:name w:val="JPP"/>
    <w:basedOn w:val="Normaallaad"/>
    <w:qFormat/>
    <w:rsid w:val="00977031"/>
    <w:pPr>
      <w:jc w:val="left"/>
    </w:pPr>
    <w:rPr>
      <w:sz w:val="20"/>
      <w:szCs w:val="20"/>
    </w:rPr>
  </w:style>
  <w:style w:type="character" w:styleId="Hperlink">
    <w:name w:val="Hyperlink"/>
    <w:basedOn w:val="Liguvaikefont"/>
    <w:uiPriority w:val="99"/>
    <w:unhideWhenUsed/>
    <w:rsid w:val="00683D28"/>
    <w:rPr>
      <w:color w:val="0000FF" w:themeColor="hyperlink"/>
      <w:u w:val="single"/>
    </w:rPr>
  </w:style>
  <w:style w:type="paragraph" w:styleId="Vahedeta">
    <w:name w:val="No Spacing"/>
    <w:uiPriority w:val="1"/>
    <w:qFormat/>
    <w:rsid w:val="00977031"/>
    <w:rPr>
      <w:rFonts w:ascii="Times New Roman" w:hAnsi="Times New Roman"/>
      <w:sz w:val="24"/>
      <w:szCs w:val="24"/>
      <w:lang w:eastAsia="en-US"/>
    </w:rPr>
  </w:style>
  <w:style w:type="paragraph" w:styleId="Loendilik">
    <w:name w:val="List Paragraph"/>
    <w:basedOn w:val="Normaallaad"/>
    <w:uiPriority w:val="34"/>
    <w:qFormat/>
    <w:rsid w:val="007B038D"/>
    <w:pPr>
      <w:spacing w:after="10" w:line="249" w:lineRule="auto"/>
      <w:ind w:left="720" w:right="166" w:hanging="10"/>
      <w:contextualSpacing/>
    </w:pPr>
    <w:rPr>
      <w:color w:val="000000"/>
      <w:szCs w:val="22"/>
      <w:lang w:eastAsia="et-EE"/>
    </w:rPr>
  </w:style>
  <w:style w:type="character" w:styleId="Selgeltmrgatavrhutus">
    <w:name w:val="Intense Emphasis"/>
    <w:basedOn w:val="Liguvaikefont"/>
    <w:uiPriority w:val="21"/>
    <w:qFormat/>
    <w:rsid w:val="007B038D"/>
    <w:rPr>
      <w:rFonts w:cs="Times New Roman"/>
      <w:b/>
      <w:i/>
      <w:color w:val="5B9BD5"/>
    </w:rPr>
  </w:style>
  <w:style w:type="paragraph" w:styleId="Redaktsioon">
    <w:name w:val="Revision"/>
    <w:hidden/>
    <w:uiPriority w:val="99"/>
    <w:semiHidden/>
    <w:rsid w:val="00C2060B"/>
    <w:rPr>
      <w:rFonts w:ascii="Times New Roman" w:hAnsi="Times New Roman"/>
      <w:sz w:val="24"/>
      <w:szCs w:val="24"/>
      <w:lang w:eastAsia="en-US"/>
    </w:rPr>
  </w:style>
  <w:style w:type="character" w:styleId="Kommentaariviide">
    <w:name w:val="annotation reference"/>
    <w:basedOn w:val="Liguvaikefont"/>
    <w:uiPriority w:val="99"/>
    <w:semiHidden/>
    <w:unhideWhenUsed/>
    <w:rsid w:val="00041DC8"/>
    <w:rPr>
      <w:sz w:val="16"/>
      <w:szCs w:val="16"/>
    </w:rPr>
  </w:style>
  <w:style w:type="paragraph" w:styleId="Kommentaaritekst">
    <w:name w:val="annotation text"/>
    <w:basedOn w:val="Normaallaad"/>
    <w:link w:val="KommentaaritekstMrk"/>
    <w:uiPriority w:val="99"/>
    <w:unhideWhenUsed/>
    <w:rsid w:val="00041DC8"/>
    <w:rPr>
      <w:sz w:val="20"/>
      <w:szCs w:val="20"/>
    </w:rPr>
  </w:style>
  <w:style w:type="character" w:customStyle="1" w:styleId="KommentaaritekstMrk">
    <w:name w:val="Kommentaari tekst Märk"/>
    <w:basedOn w:val="Liguvaikefont"/>
    <w:link w:val="Kommentaaritekst"/>
    <w:uiPriority w:val="99"/>
    <w:rsid w:val="00041DC8"/>
    <w:rPr>
      <w:rFonts w:ascii="Times New Roman" w:hAnsi="Times New Roman"/>
      <w:lang w:eastAsia="en-US"/>
    </w:rPr>
  </w:style>
  <w:style w:type="paragraph" w:styleId="Kommentaariteema">
    <w:name w:val="annotation subject"/>
    <w:basedOn w:val="Kommentaaritekst"/>
    <w:next w:val="Kommentaaritekst"/>
    <w:link w:val="KommentaariteemaMrk"/>
    <w:uiPriority w:val="99"/>
    <w:semiHidden/>
    <w:unhideWhenUsed/>
    <w:rsid w:val="00041DC8"/>
    <w:rPr>
      <w:b/>
      <w:bCs/>
    </w:rPr>
  </w:style>
  <w:style w:type="character" w:customStyle="1" w:styleId="KommentaariteemaMrk">
    <w:name w:val="Kommentaari teema Märk"/>
    <w:basedOn w:val="KommentaaritekstMrk"/>
    <w:link w:val="Kommentaariteema"/>
    <w:uiPriority w:val="99"/>
    <w:semiHidden/>
    <w:rsid w:val="00041DC8"/>
    <w:rPr>
      <w:rFonts w:ascii="Times New Roman" w:hAnsi="Times New Roman"/>
      <w:b/>
      <w:bCs/>
      <w:lang w:eastAsia="en-US"/>
    </w:rPr>
  </w:style>
  <w:style w:type="paragraph" w:customStyle="1" w:styleId="pf0">
    <w:name w:val="pf0"/>
    <w:basedOn w:val="Normaallaad"/>
    <w:rsid w:val="00D71375"/>
    <w:pPr>
      <w:spacing w:before="100" w:beforeAutospacing="1" w:after="100" w:afterAutospacing="1"/>
      <w:jc w:val="left"/>
    </w:pPr>
    <w:rPr>
      <w:lang w:eastAsia="et-EE"/>
    </w:rPr>
  </w:style>
  <w:style w:type="character" w:customStyle="1" w:styleId="cf01">
    <w:name w:val="cf01"/>
    <w:basedOn w:val="Liguvaikefont"/>
    <w:rsid w:val="00D7137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265343">
      <w:bodyDiv w:val="1"/>
      <w:marLeft w:val="0"/>
      <w:marRight w:val="0"/>
      <w:marTop w:val="0"/>
      <w:marBottom w:val="0"/>
      <w:divBdr>
        <w:top w:val="none" w:sz="0" w:space="0" w:color="auto"/>
        <w:left w:val="none" w:sz="0" w:space="0" w:color="auto"/>
        <w:bottom w:val="none" w:sz="0" w:space="0" w:color="auto"/>
        <w:right w:val="none" w:sz="0" w:space="0" w:color="auto"/>
      </w:divBdr>
    </w:div>
    <w:div w:id="655688179">
      <w:bodyDiv w:val="1"/>
      <w:marLeft w:val="0"/>
      <w:marRight w:val="0"/>
      <w:marTop w:val="0"/>
      <w:marBottom w:val="0"/>
      <w:divBdr>
        <w:top w:val="none" w:sz="0" w:space="0" w:color="auto"/>
        <w:left w:val="none" w:sz="0" w:space="0" w:color="auto"/>
        <w:bottom w:val="none" w:sz="0" w:space="0" w:color="auto"/>
        <w:right w:val="none" w:sz="0" w:space="0" w:color="auto"/>
      </w:divBdr>
    </w:div>
    <w:div w:id="1545291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443D8F8189047D5B10ABB8820538104"/>
        <w:category>
          <w:name w:val="Üldine"/>
          <w:gallery w:val="placeholder"/>
        </w:category>
        <w:types>
          <w:type w:val="bbPlcHdr"/>
        </w:types>
        <w:behaviors>
          <w:behavior w:val="content"/>
        </w:behaviors>
        <w:guid w:val="{089D0DE6-E22E-41DA-8249-6FCEB4A30090}"/>
      </w:docPartPr>
      <w:docPartBody>
        <w:p w:rsidR="00AF518D" w:rsidRDefault="00B056DE">
          <w:r w:rsidRPr="00157880">
            <w:rPr>
              <w:rStyle w:val="Kohatitetekst"/>
            </w:rPr>
            <w:t>[Tiitel]</w:t>
          </w:r>
        </w:p>
      </w:docPartBody>
    </w:docPart>
    <w:docPart>
      <w:docPartPr>
        <w:name w:val="E793DA6C600E47FEBBEB4E7042E5F950"/>
        <w:category>
          <w:name w:val="Üldine"/>
          <w:gallery w:val="placeholder"/>
        </w:category>
        <w:types>
          <w:type w:val="bbPlcHdr"/>
        </w:types>
        <w:behaviors>
          <w:behavior w:val="content"/>
        </w:behaviors>
        <w:guid w:val="{8045312F-FB42-4797-81CF-25BE2F720B35}"/>
      </w:docPartPr>
      <w:docPartBody>
        <w:p w:rsidR="00AF518D" w:rsidRDefault="00B056DE">
          <w:r w:rsidRPr="00157880">
            <w:rPr>
              <w:rStyle w:val="Kohatitetekst"/>
            </w:rPr>
            <w:t>[Allkirjastaja amet/roll]</w:t>
          </w:r>
        </w:p>
      </w:docPartBody>
    </w:docPart>
    <w:docPart>
      <w:docPartPr>
        <w:name w:val="C18E8F1160D946E998B13E726F6B9159"/>
        <w:category>
          <w:name w:val="Üldine"/>
          <w:gallery w:val="placeholder"/>
        </w:category>
        <w:types>
          <w:type w:val="bbPlcHdr"/>
        </w:types>
        <w:behaviors>
          <w:behavior w:val="content"/>
        </w:behaviors>
        <w:guid w:val="{AF3CFB1E-D75F-47AD-B3BA-511DF761CCDA}"/>
      </w:docPartPr>
      <w:docPartBody>
        <w:p w:rsidR="00AF518D" w:rsidRDefault="00B056DE">
          <w:r w:rsidRPr="00157880">
            <w:rPr>
              <w:rStyle w:val="Kohatitetekst"/>
            </w:rPr>
            <w:t>[Registreerimise kuupäev]</w:t>
          </w:r>
        </w:p>
      </w:docPartBody>
    </w:docPart>
    <w:docPart>
      <w:docPartPr>
        <w:name w:val="2120F0A78DA44D7D9486404BE4207AEA"/>
        <w:category>
          <w:name w:val="Üldine"/>
          <w:gallery w:val="placeholder"/>
        </w:category>
        <w:types>
          <w:type w:val="bbPlcHdr"/>
        </w:types>
        <w:behaviors>
          <w:behavior w:val="content"/>
        </w:behaviors>
        <w:guid w:val="{3880C479-4F06-4878-ABF7-91985E5080EE}"/>
      </w:docPartPr>
      <w:docPartBody>
        <w:p w:rsidR="00AF518D" w:rsidRDefault="00B056DE">
          <w:r w:rsidRPr="00157880">
            <w:rPr>
              <w:rStyle w:val="Kohatitetekst"/>
            </w:rPr>
            <w:t>[Registreerimisnumber]</w:t>
          </w:r>
        </w:p>
      </w:docPartBody>
    </w:docPart>
    <w:docPart>
      <w:docPartPr>
        <w:name w:val="5CE08549742143AB8F3B0A0209178D59"/>
        <w:category>
          <w:name w:val="Üldine"/>
          <w:gallery w:val="placeholder"/>
        </w:category>
        <w:types>
          <w:type w:val="bbPlcHdr"/>
        </w:types>
        <w:behaviors>
          <w:behavior w:val="content"/>
        </w:behaviors>
        <w:guid w:val="{2C92A5C2-B053-44AD-BD06-E99263AB6F2C}"/>
      </w:docPartPr>
      <w:docPartBody>
        <w:p w:rsidR="00521FD1" w:rsidRDefault="003E3078">
          <w:r w:rsidRPr="00D637EC">
            <w:rPr>
              <w:rStyle w:val="Kohatitetekst"/>
            </w:rPr>
            <w:t>[Lisaadressaadid]</w:t>
          </w:r>
        </w:p>
      </w:docPartBody>
    </w:docPart>
    <w:docPart>
      <w:docPartPr>
        <w:name w:val="7E25DBF294E6433D9CE63EF2562AD898"/>
        <w:category>
          <w:name w:val="Üldine"/>
          <w:gallery w:val="placeholder"/>
        </w:category>
        <w:types>
          <w:type w:val="bbPlcHdr"/>
        </w:types>
        <w:behaviors>
          <w:behavior w:val="content"/>
        </w:behaviors>
        <w:guid w:val="{879C1AA9-A012-440B-BDF6-864E14744EDD}"/>
      </w:docPartPr>
      <w:docPartBody>
        <w:p w:rsidR="00BD1146" w:rsidRDefault="00CF4EFE">
          <w:r w:rsidRPr="0074011D">
            <w:rPr>
              <w:rStyle w:val="Kohatitetekst"/>
            </w:rPr>
            <w:t>[Allkirjastaja]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Roboto Condensed">
    <w:panose1 w:val="02000000000000000000"/>
    <w:charset w:val="BA"/>
    <w:family w:val="auto"/>
    <w:pitch w:val="variable"/>
    <w:sig w:usb0="E0000AFF" w:usb1="5000217F" w:usb2="00000021"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6DE"/>
    <w:rsid w:val="000B28CE"/>
    <w:rsid w:val="001F4A3A"/>
    <w:rsid w:val="003C1772"/>
    <w:rsid w:val="003E3078"/>
    <w:rsid w:val="004B0B9A"/>
    <w:rsid w:val="00521FD1"/>
    <w:rsid w:val="00532A2B"/>
    <w:rsid w:val="00542941"/>
    <w:rsid w:val="005641A6"/>
    <w:rsid w:val="005C2C54"/>
    <w:rsid w:val="006A35FC"/>
    <w:rsid w:val="006B7344"/>
    <w:rsid w:val="00767FD6"/>
    <w:rsid w:val="007B2246"/>
    <w:rsid w:val="007D4214"/>
    <w:rsid w:val="00AD52D3"/>
    <w:rsid w:val="00AE2542"/>
    <w:rsid w:val="00AF518D"/>
    <w:rsid w:val="00B056DE"/>
    <w:rsid w:val="00BD1146"/>
    <w:rsid w:val="00CA28A2"/>
    <w:rsid w:val="00CF4EFE"/>
    <w:rsid w:val="00D12796"/>
    <w:rsid w:val="00D8066A"/>
    <w:rsid w:val="00D838C5"/>
    <w:rsid w:val="00DD64B4"/>
    <w:rsid w:val="00E02B6D"/>
    <w:rsid w:val="00F53786"/>
    <w:rsid w:val="00FE7EA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CF4EF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fp="http://schemas.webmedia.eu/flairPoint/propertyStores/ooxml/sharePointIntegration" xmlns:ma="http://schemas.microsoft.com/office/2006/metadata/properties/metaAttributes" xmlns:xs="http://www.w3.org/2001/XMLSchema" ma:contentTypeID="0x010201" ma:contentTypeVersion="1637" fp:containerId="228b4970-73de-44a4-83e2-9513be360001" fp:lcid="1061" ma:contentTypeName="Lisamaterjal">
  <xs:schema xmlns:f="866a978a-1b77-4df3-9e91-5dbe7e8d176f" targetNamespace="http://schemas.microsoft.com/office/2006/metadata/properties" ma:root="true">
    <xs:element name="properties">
      <xs:complexType>
        <xs:sequence>
          <xs:element name="documentManagement">
            <xs:complexType>
              <xs:all>
                <xs:element ref="f:RMTitle" minOccurs="0"/>
                <xs:element ref="f:RMRegistrationDate" minOccurs="0"/>
                <xs:element ref="f:RMReferenceCode" minOccurs="0"/>
                <xs:element ref="f:Summary" minOccurs="0"/>
                <xs:element ref="f:RMFolderChain" minOccurs="0"/>
                <xs:element ref="f:RMAccessRestriction" minOccurs="0"/>
                <xs:element ref="f:RMAccessRestrictedFrom" minOccurs="0"/>
                <xs:element ref="f:RMAccessRestrictedUntil" minOccurs="0"/>
                <xs:element ref="f:RMForPDF" minOccurs="0"/>
                <xs:element ref="f:RMPrimaryDocument" minOccurs="0"/>
                <xs:element ref="f:RMSubDocumentCount" minOccurs="0"/>
                <xs:element ref="f:RMInSigningContainer" minOccurs="0"/>
                <xs:element ref="f:RMForSigning" minOccurs="0"/>
                <xs:element ref="f:RMBackgroundInfo" minOccurs="0"/>
                <xs:element ref="f:RMForPublic" minOccurs="0"/>
                <xs:element ref="f:RMRevisionStatus" minOccurs="0"/>
                <xs:element ref="f:RMAddDocumentDataToFileName" minOccurs="0"/>
                <xs:element ref="f:RMOrderPosition" minOccurs="0"/>
                <xs:element ref="f:RMAccessRestrictionOwner" minOccurs="0"/>
                <xs:element ref="f:RMAccessRestrictionLevel" minOccurs="0"/>
                <xs:element ref="f:RMAccessRestrictionReason" minOccurs="0"/>
                <xs:element ref="f:RMAccessRestrictionNotificationTime" minOccurs="0"/>
                <xs:element ref="f:RMAccessRestrictionDate" minOccurs="0"/>
                <xs:element ref="f:RMAccessRestrictionEndEvent" minOccurs="0"/>
                <xs:element ref="f:RMAccessRestrictionDuration" minOccurs="0"/>
                <xs:element ref="f:RMInheritedFields" minOccurs="0"/>
                <xs:element ref="f:Telefon" minOccurs="0"/>
                <xs:element ref="f:RMPublishedDocumentUniqueId" minOccurs="0"/>
                <xs:element ref="f:RMPaperDocumentRetentionSchedule" minOccurs="0"/>
                <xs:element ref="f:Allkirjastaja" minOccurs="0"/>
                <xs:element ref="f:RMAccessRestrictionOwnerTemp" minOccurs="0"/>
                <xs:element ref="f:RMAccessRestrictionOwnerTempUntil" minOccurs="0"/>
                <xs:element ref="f:RMAccessRestrictionExtended" minOccurs="0"/>
                <xs:element ref="f:RMAccessRestrictionLastExtensionResolution" minOccurs="0"/>
                <xs:element ref="f:RegNr" minOccurs="0"/>
                <xs:element ref="f:RMAccessRestrictionFromSender" minOccurs="0"/>
                <xs:element ref="f:RMExternalAccessRestrictionNotificationTime" minOccurs="0"/>
                <xs:element ref="f:RMRetentionDeadline" minOccurs="0"/>
                <xs:element ref="f:RMNotes" minOccurs="0"/>
                <xs:element ref="f:RMShouldArchiveFilesOnRegistration" minOccurs="0"/>
                <xs:element ref="f:RMKeywords" minOccurs="0"/>
                <xs:element ref="f:RMStatus" minOccurs="0"/>
                <xs:element ref="f:Allkirjastaja_x0020_amet_x002F_roll" minOccurs="0"/>
              </xs:all>
            </xs:complexType>
          </xs:element>
        </xs:sequence>
      </xs:complexType>
    </xs:element>
  </xs:schema>
  <xs:schema xmlns:dms="http://schemas.microsoft.com/office/2006/documentManagement/types" targetNamespace="866a978a-1b77-4df3-9e91-5dbe7e8d176f" elementFormDefault="qualified">
    <xs:element name="RMTitle" ma:displayName="Pealkiri" ma:index="0" ma:internalName="RMTitle" ma:readOnly="true" fp:namespace="228B497073DE44A483E29513BE360001" fp:type="String">
      <xs:simpleType>
        <xs:restriction base="dms:Text">
          <xs:maxLength value="500"/>
        </xs:restriction>
      </xs:simpleType>
    </xs:element>
    <xs:element name="RMRegistrationDate" ma:displayName="Registreerimise kuupäev" ma:index="1" ma:internalName="RMRegistrationDate" nillable="true" ma:readOnly="true" fp:namespace="228B497073DE44A483E29513BE360001" ma:format="DateTime" fp:type="DateTime">
      <xs:simpleType>
        <xs:restriction base="dms:DateTime"/>
      </xs:simpleType>
    </xs:element>
    <xs:element name="RMReferenceCode" ma:displayName="Registreerimisnumber" ma:index="2" ma:internalName="RMReferenceCode" nillable="true" ma:readOnly="true" fp:namespace="228B497073DE44A483E29513BE360001" fp:type="String">
      <xs:simpleType>
        <xs:restriction base="dms:Text">
          <xs:maxLength value="255"/>
        </xs:restriction>
      </xs:simpleType>
    </xs:element>
    <xs:element name="Summary" ma:displayName="Lühikirjeldus" ma:index="3" ma:internalName="Summary" nillable="true" fp:namespace="228B497073DE44A483E29513BE360001" fp:type="String">
      <xs:simpleType>
        <xs:restriction base="dms:Text"/>
      </xs:simpleType>
    </xs:element>
    <xs:element name="RMFolderChain" ma:displayName="RMFolderChain" ma:index="4" ma:internalName="RMFolderChain" nillable="true" ma:readOnly="true" fp:namespace="228B497073DE44A483E29513BE360001" fp:type="String">
      <xs:simpleType>
        <xs:restriction base="dms:Text"/>
      </xs:simpleType>
    </xs:element>
    <xs:element name="RMAccessRestriction" ma:displayName="Juurdepääsupiirang" ma:index="5" ma:internalName="RMAccessRestriction" ma:readOnly="true" fp:namespace="228B497073DE44A483E29513BE360001" fp:type="String">
      <xs:simpleType>
        <xs:restriction base="dms:Text"/>
      </xs:simpleType>
    </xs:element>
    <xs:element name="RMAccessRestrictedFrom" ma:displayName="Juurdepääsupiirangu algusaeg" ma:index="6" ma:internalName="RMAccessRestrictedFrom" nillable="true" ma:readOnly="true" fp:namespace="228B497073DE44A483E29513BE360001" ma:format="DateOnly" fp:type="DateTime">
      <xs:simpleType>
        <xs:restriction base="dms:DateTime"/>
      </xs:simpleType>
    </xs:element>
    <xs:element name="RMAccessRestrictedUntil" ma:displayName="Juurdepääsupiirangu lõpp" ma:index="7" ma:internalName="RMAccessRestrictedUntil" nillable="true" ma:readOnly="true" fp:namespace="228B497073DE44A483E29513BE360001" ma:format="DateOnly" fp:type="DateTime">
      <xs:simpleType>
        <xs:restriction base="dms:DateTime"/>
      </xs:simpleType>
    </xs:element>
    <xs:element name="RMForPDF" ma:displayName="Tee PDFiks" ma:index="8" ma:internalName="RMForPDF" nillable="true" ma:readOnly="true" fp:namespace="228B497073DE44A483E29513BE360001" fp:type="Boolean">
      <xs:simpleType>
        <xs:restriction base="dms:Boolean"/>
      </xs:simpleType>
    </xs:element>
    <xs:element name="RMPrimaryDocument" ma:displayName="Esmane dokument" ma:index="9" ma:internalName="RMPrimaryDocument" nillable="true" ma:readOnly="true" fp:namespace="228B497073DE44A483E29513BE360001" fp:type="Boolean">
      <xs:simpleType>
        <xs:restriction base="dms:Boolean"/>
      </xs:simpleType>
    </xs:element>
    <xs:element name="RMSubDocumentCount" ma:displayName="Alamdokumentide arv" ma:index="10" ma:internalName="RMSubDocumentCount" nillable="true" ma:readOnly="true" fp:namespace="228B497073DE44A483E29513BE360001" fp:type="Int32">
      <xs:simpleType>
        <xs:restriction base="dms:Number">
          <xs:minInclusive value="-2147483648"/>
          <xs:maxInclusive value="2147483647"/>
          <xs:pattern value="(-?\d+)?"/>
        </xs:restriction>
      </xs:simpleType>
    </xs:element>
    <xs:element name="RMInSigningContainer" ma:displayName="In Signing Container" ma:index="11" ma:internalName="RMInSigningContainer" nillable="true" ma:readOnly="true" fp:namespace="228B497073DE44A483E29513BE360001" fp:type="Boolean">
      <xs:simpleType>
        <xs:restriction base="dms:Boolean"/>
      </xs:simpleType>
    </xs:element>
    <xs:element name="RMForSigning" ma:displayName="Allkirjastamiseks" ma:index="12" ma:internalName="RMForSigning" nillable="true" ma:readOnly="true" fp:namespace="228B497073DE44A483E29513BE360001" fp:type="Boolean">
      <xs:simpleType>
        <xs:restriction base="dms:Boolean"/>
      </xs:simpleType>
    </xs:element>
    <xs:element name="RMBackgroundInfo" ma:displayName="Taustainfo" ma:index="13" ma:internalName="RMBackgroundInfo" nillable="true" ma:readOnly="true" fp:namespace="228B497073DE44A483E29513BE360001" fp:type="Boolean">
      <xs:simpleType>
        <xs:restriction base="dms:Boolean"/>
      </xs:simpleType>
    </xs:element>
    <xs:element name="RMForPublic" ma:displayName="ADR" ma:index="14" ma:internalName="RMForPublic" nillable="true" ma:readOnly="true" fp:namespace="228B497073DE44A483E29513BE360001" fp:type="Boolean">
      <xs:simpleType>
        <xs:restriction base="dms:Boolean"/>
      </xs:simpleType>
    </xs:element>
    <xs:element name="RMRevisionStatus" ma:displayName="Versiooni olek" ma:index="15" ma:internalName="RMRevisionStatus" nillable="true" ma:readOnly="true" fp:namespace="228B497073DE44A483E29513BE360001" fp:type="String">
      <xs:simpleType>
        <xs:restriction base="dms:Choice">
          <xs:enumeration value="Draft"/>
          <xs:enumeration value="Valid"/>
          <xs:enumeration value="Void"/>
        </xs:restriction>
      </xs:simpleType>
    </xs:element>
    <xs:element name="RMAddDocumentDataToFileName" ma:displayName="Täienda faili pealkirja dokumendi andmetega" ma:index="16" ma:internalName="RMAddDocumentDataToFileName" nillable="true" ma:readOnly="true" fp:namespace="228B497073DE44A483E29513BE360001" fp:type="Boolean">
      <xs:simpleType>
        <xs:restriction base="dms:Boolean"/>
      </xs:simpleType>
    </xs:element>
    <xs:element name="RMOrderPosition" ma:displayName="Kausta dokumendi järjekorra number" ma:index="17" ma:internalName="RMOrderPosition" nillable="true" ma:readOnly="true" fp:namespace="228B497073DE44A483E29513BE360001" fp:type="Int32">
      <xs:simpleType>
        <xs:restriction base="dms:Number">
          <xs:minInclusive value="-2147483648"/>
          <xs:maxInclusive value="2147483647"/>
          <xs:pattern value="(-?\d+)?"/>
        </xs:restriction>
      </xs:simpleType>
    </xs:element>
    <xs:element name="RMAccessRestrictionOwner" ma:displayName="Juurdepääsupiirangu eest vastutaja (koostaja)" ma:index="18" ma:internalName="RMAccessRestrictionOwner" ma:readOnly="true" fp:namespace="228B497073DE44A483E29513BE360001" fp:type="String">
      <xs:simpleType>
        <xs:restriction base="dms:Text"/>
      </xs:simpleType>
    </xs:element>
    <xs:element name="RMAccessRestrictionLevel" ma:displayName="Juurdepääsupiirangu tase" ma:index="19" ma:internalName="RMAccessRestrictionLevel" ma:readOnly="true" fp:namespace="228B497073DE44A483E29513BE360001" fp:type="String">
      <xs:simpleType>
        <xs:restriction base="dms:Choice">
          <xs:enumeration value="Avalik"/>
          <xs:enumeration value="AK"/>
        </xs:restriction>
      </xs:simpleType>
    </xs:element>
    <xs:element name="RMAccessRestrictionReason" ma:displayName="Alus" ma:index="20" ma:internalName="RMAccessRestrictionReason" nillable="true" ma:readOnly="true" fp:namespace="228B497073DE44A483E29513BE360001" fp:type="String">
      <xs:simpleType>
        <xs:restriction base="dms:Text"/>
      </xs:simpleType>
    </xs:element>
    <xs:element name="RMAccessRestrictionNotificationTime" ma:displayName="Juurdepääsupiirangu meeldetuletus saadetud" ma:index="21" ma:internalName="RMAccessRestrictionNotificationTime" nillable="true" ma:readOnly="true" fp:namespace="228B497073DE44A483E29513BE360001" ma:format="DateOnly" fp:type="DateTime">
      <xs:simpleType>
        <xs:restriction base="dms:DateTime"/>
      </xs:simpleType>
    </xs:element>
    <xs:element name="RMAccessRestrictionDate" ma:displayName="Fikseeritud lõppkuupäev" ma:index="22" ma:internalName="RMAccessRestrictionDate" nillable="true" ma:readOnly="true" fp:namespace="228B497073DE44A483E29513BE360001" ma:format="DateOnly" fp:type="DateTime">
      <xs:simpleType>
        <xs:restriction base="dms:DateTime"/>
      </xs:simpleType>
    </xs:element>
    <xs:element name="RMAccessRestrictionEndEvent" ma:displayName="Kehtiv kuni kirjeldus" ma:index="23" ma:internalName="RMAccessRestrictionEndEvent" nillable="true" ma:readOnly="true" fp:namespace="228B497073DE44A483E29513BE360001" fp:type="String">
      <xs:simpleType>
        <xs:restriction base="dms:Text"/>
      </xs:simpleType>
    </xs:element>
    <xs:element name="RMAccessRestrictionDuration" ma:displayName="Kestus" ma:index="24" ma:internalName="RMAccessRestrictionDuration" nillable="true" ma:readOnly="true" fp:namespace="228B497073DE44A483E29513BE360001" fp:type="Int32">
      <xs:simpleType>
        <xs:restriction base="dms:Number">
          <xs:minInclusive value="-1"/>
          <xs:maxInclusive value="2147483647"/>
          <xs:pattern value="(-?\d+)?"/>
        </xs:restriction>
      </xs:simpleType>
    </xs:element>
    <xs:element name="RMInheritedFields" ma:displayName="Päritavad väljad" ma:index="25" ma:internalName="RMInheritedFields" nillable="true" ma:readOnly="true" fp:namespace="228B497073DE44A483E29513BE360001" fp:type="String">
      <xs:simpleType>
        <xs:restriction base="dms:Text"/>
      </xs:simpleType>
    </xs:element>
    <xs:element name="Telefon" ma:displayName="Telefon" ma:index="26" ma:internalName="Telefon" nillable="true" ma:readOnly="true" fp:namespace="228B497073DE44A483E29513BE360001" fp:type="String">
      <xs:simpleType>
        <xs:restriction base="dms:Text"/>
      </xs:simpleType>
    </xs:element>
    <xs:element name="RMPublishedDocumentUniqueId" ma:displayName="Viide avaldatud dokumendile" ma:index="27" ma:internalName="RMPublishedDocumentUniqueId" nillable="true" ma:readOnly="true" fp:namespace="228B497073DE44A483E29513BE360001" fp:type="Guid">
      <xs:simpleType>
        <xs:restriction base="dms:Text">
          <xs:pattern value="\{[0-9a-fA-F]{8}-[0-9a-fA-F]{4}-[0-9a-fA-F]{4}-[0-9a-fA-F]{4}-[0-9a-fA-F]{12}\}|[0-9a-fA-F]{8}-[0-9a-fA-F]{4}-[0-9a-fA-F]{4}-[0-9a-fA-F]{4}-[0-9a-fA-F]{12}"/>
        </xs:restriction>
      </xs:simpleType>
    </xs:element>
    <xs:element name="RMPaperDocumentRetentionSchedule" ma:displayName="Paberdokumentide hoiustamise ajakava" ma:index="28" ma:internalName="RMPaperDocumentRetentionSchedule" nillable="true" ma:readOnly="true" fp:namespace="228B497073DE44A483E29513BE360001" fp:type="String">
      <xs:simpleType>
        <xs:restriction base="dms:Text"/>
      </xs:simpleType>
    </xs:element>
    <xs:element name="Allkirjastaja" ma:displayName="Allkirjastaja" ma:index="29" ma:internalName="Allkirjastaja" nillable="true" ma:readOnly="true" fp:namespace="228B497073DE44A483E29513BE360001" fp:type="String">
      <xs:simpleType>
        <xs:restriction base="dms:Text"/>
      </xs:simpleType>
    </xs:element>
    <xs:element name="RMAccessRestrictionOwnerTemp" ma:displayName="Juurdepääsupiirangu eest ajutine vastutaja" ma:index="30" ma:internalName="RMAccessRestrictionOwnerTemp" nillable="true" ma:readOnly="true" fp:namespace="228B497073DE44A483E29513BE360001" fp:type="String">
      <xs:simpleType>
        <xs:restriction base="dms:Text"/>
      </xs:simpleType>
    </xs:element>
    <xs:element name="RMAccessRestrictionOwnerTempUntil" ma:displayName="Juurdepääsupiirangu eest ajutise vastutamise lõppkuupäev" ma:index="31" ma:internalName="RMAccessRestrictionOwnerTempUntil" nillable="true" ma:readOnly="true" fp:namespace="228B497073DE44A483E29513BE360001" ma:format="DateOnly" fp:type="DateTime">
      <xs:simpleType>
        <xs:restriction base="dms:DateTime"/>
      </xs:simpleType>
    </xs:element>
    <xs:element name="RMAccessRestrictionExtended" ma:displayName="Juurdepääsupiirangu pikendamise kuupäev ja kellaaeg" ma:index="32" ma:internalName="RMAccessRestrictionExtended" nillable="true" ma:readOnly="true" fp:namespace="228B497073DE44A483E29513BE360001" ma:format="DateTime" fp:type="DateTime">
      <xs:simpleType>
        <xs:restriction base="dms:DateTime"/>
      </xs:simpleType>
    </xs:element>
    <xs:element name="RMAccessRestrictionLastExtensionResolution" ma:displayName="Juurdepääsupiirang töövoo kaudu pikendatud" ma:index="33" ma:internalName="RMAccessRestrictionLastExtensionResolution" nillable="true" ma:readOnly="true" fp:namespace="228B497073DE44A483E29513BE360001" fp:type="Boolean">
      <xs:simpleType>
        <xs:restriction base="dms:Boolean"/>
      </xs:simpleType>
    </xs:element>
    <xs:element name="RegNr" ma:displayName="RegNr" ma:index="34" ma:internalName="RegNr" nillable="true" fp:namespace="228B497073DE44A483E29513BE360001" fp:type="String">
      <xs:simpleType>
        <xs:restriction base="dms:Text">
          <xs:maxLength value="255"/>
        </xs:restriction>
      </xs:simpleType>
    </xs:element>
    <xs:element name="RMAccessRestrictionFromSender" ma:displayName="RMAccessRestrictionFromSender" ma:index="35" ma:internalName="RMAccessRestrictionFromSender" nillable="true" ma:readOnly="true" fp:namespace="228B497073DE44A483E29513BE360001" ma:format="DateOnly" fp:type="DateTime">
      <xs:simpleType>
        <xs:restriction base="dms:DateTime"/>
      </xs:simpleType>
    </xs:element>
    <xs:element name="RMExternalAccessRestrictionNotificationTime" ma:displayName="JPP lõppemise eelhoiatus saadetud" ma:index="36" ma:internalName="RMExternalAccessRestrictionNotificationTime" nillable="true" ma:readOnly="true" fp:namespace="228B497073DE44A483E29513BE360001" ma:format="DateOnly" fp:type="DateTime">
      <xs:simpleType>
        <xs:restriction base="dms:DateTime"/>
      </xs:simpleType>
    </xs:element>
    <xs:element name="RMRetentionDeadline" ma:displayName="Säilitustähtaeg" ma:index="37" ma:internalName="RMRetentionDeadline" nillable="true" ma:readOnly="true" fp:namespace="228B497073DE44A483E29513BE360001" ma:format="DateOnly" fp:type="DateTime">
      <xs:simpleType>
        <xs:restriction base="dms:DateTime"/>
      </xs:simpleType>
    </xs:element>
    <xs:element name="RMNotes" ma:displayName="Märkused" ma:index="38" ma:internalName="RMNotes" nillable="true" fp:namespace="228B497073DE44A483E29513BE360001" fp:type="String">
      <xs:simpleType>
        <xs:restriction base="dms:Text"/>
      </xs:simpleType>
    </xs:element>
    <xs:element name="RMShouldArchiveFilesOnRegistration" ma:displayName="Teisendada registreerimisel arhiivivormingusse" ma:index="39" ma:internalName="RMShouldArchiveFilesOnRegistration" nillable="true" ma:readOnly="true" fp:namespace="228B497073DE44A483E29513BE360001" fp:type="Boolean">
      <xs:simpleType>
        <xs:restriction base="dms:Boolean"/>
      </xs:simpleType>
    </xs:element>
    <xs:element name="RMKeywords" ma:displayName="Märksõnad" ma:index="40" ma:internalName="RMKeywords" nillable="true" fp:namespace="228B497073DE44A483E29513BE360001" fp:type="String">
      <xs:simpleType>
        <xs:restriction base="dms:Text"/>
      </xs:simpleType>
    </xs:element>
    <xs:element name="RMStatus" ma:displayName="Seisundi kood" ma:index="41" ma:internalName="RMStatus" nillable="true" ma:readOnly="true" fp:namespace="228B497073DE44A483E29513BE360001" fp:type="String">
      <xs:simpleType>
        <xs:restriction base="dms:Text">
          <xs:maxLength value="255"/>
        </xs:restriction>
      </xs:simpleType>
    </xs:element>
    <xs:element name="Allkirjastaja_x0020_amet_x002F_roll" ma:displayName="Allkirjastaja amet/roll" ma:index="42" ma:internalName="Allkirjastaja_x0020_amet_x002F_roll" nillable="true" fp:namespace="228B497073DE44A483E29513BE360001" fp:type="String">
      <xs:simpleType>
        <xs:restriction base="dms:Text"/>
      </xs:simpleType>
    </xs:element>
  </xs:schema>
  <xs:schema xmlns="http://schemas.openxmlformats.org/package/2006/metadata/core-properties" xmlns:dc="http://purl.org/dc/elements/1.1/" xmlns:dcterms="http://purl.org/dc/terms/" xmlns:xsd="http://www.w3.org/2001/XMLSchema" targetNamespace="http://schemas.openxmlformats.org/package/2006/metadata/core-properties" elementFormDefault="qualified" blockDefault="#all">
    <xs:import namespace="http://purl.org/dc/elements/1.1/" schemaLocation="http://dublincore.org/schemas/xmls/qdc/2003/04/02/dc.xsd"/>
    <xs:import namespace="http://purl.org/dc/terms/" schemaLocation="http://dublincore.org/schemas/xmls/qdc/2003/04/02/dcterms.xsd"/>
    <xs:element name="coreProperties" type="CT_coreProperties"/>
    <xs:complexType name="CT_coreProperties">
      <xs:all>
        <xs:element ref="dc:creator" minOccurs="0"/>
        <xs:element ref="dcterms:created" minOccurs="0"/>
        <xs:element ref="dc:identifier" minOccurs="0"/>
        <xs:element name="contentType" type="xsd:string" minOccurs="0" ma:index="0"/>
        <xs:element ref="dc:title"/>
        <xs:element ref="dc:subject" minOccurs="0"/>
        <xs:element ref="dc:description" minOccurs="0"/>
        <xs:element name="keywords" type="xsd:string" minOccurs="0"/>
        <xs:element ref="dc:language" minOccurs="0"/>
        <xs:element name="category" type="xsd:string" minOccurs="0"/>
        <xs:element name="version" type="xsd:string" minOccurs="0"/>
        <xs:element name="revision" type="xsd:string" minOccurs="0"/>
        <xs:element name="lastModifiedBy" type="xsd:string" minOccurs="0"/>
        <xs:element ref="dcterms:modified" minOccurs="0"/>
        <xs:element name="contentStatus" type="xsd:string" minOccurs="0"/>
      </xs:all>
    </xs:complexType>
  </xs: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documentManagement xmlns:xsi="http://www.w3.org/2001/XMLSchema-instance">
    <RMTitle xmlns="866a978a-1b77-4df3-9e91-5dbe7e8d176f"/>
    <RMRegistrationDate xmlns="866a978a-1b77-4df3-9e91-5dbe7e8d176f">2025-12-02T13:38:38.2346241Z</RMRegistrationDate>
    <RMReferenceCode xmlns="866a978a-1b77-4df3-9e91-5dbe7e8d176f" xsi:nil="true"/>
    <Summary xmlns="866a978a-1b77-4df3-9e91-5dbe7e8d176f" xsi:nil="true"/>
    <RMFolderChain xmlns="866a978a-1b77-4df3-9e91-5dbe7e8d176f" xsi:nil="true"/>
    <RMAccessRestriction xmlns="866a978a-1b77-4df3-9e91-5dbe7e8d176f"/>
    <RMAccessRestrictedFrom xmlns="866a978a-1b77-4df3-9e91-5dbe7e8d176f" xsi:nil="true"/>
    <RMAccessRestrictedUntil xmlns="866a978a-1b77-4df3-9e91-5dbe7e8d176f" xsi:nil="true"/>
    <RMForPDF xmlns="866a978a-1b77-4df3-9e91-5dbe7e8d176f">true</RMForPDF>
    <RMPrimaryDocument xmlns="866a978a-1b77-4df3-9e91-5dbe7e8d176f" xsi:nil="true"/>
    <RMSubDocumentCount xmlns="866a978a-1b77-4df3-9e91-5dbe7e8d176f" xsi:nil="true"/>
    <RMInSigningContainer xmlns="866a978a-1b77-4df3-9e91-5dbe7e8d176f" xsi:nil="true"/>
    <RMForSigning xmlns="866a978a-1b77-4df3-9e91-5dbe7e8d176f" xsi:nil="true"/>
    <RMBackgroundInfo xmlns="866a978a-1b77-4df3-9e91-5dbe7e8d176f" xsi:nil="true"/>
    <RMForPublic xmlns="866a978a-1b77-4df3-9e91-5dbe7e8d176f" xsi:nil="true"/>
    <RMRevisionStatus xmlns="866a978a-1b77-4df3-9e91-5dbe7e8d176f" xsi:nil="true"/>
    <RMAddDocumentDataToFileName xmlns="866a978a-1b77-4df3-9e91-5dbe7e8d176f">false</RMAddDocumentDataToFileName>
    <RMOrderPosition xmlns="866a978a-1b77-4df3-9e91-5dbe7e8d176f" xsi:nil="true"/>
    <RMAccessRestrictionOwner xmlns="866a978a-1b77-4df3-9e91-5dbe7e8d176f">Eerika Purgel</RMAccessRestrictionOwner>
    <RMAccessRestrictionLevel xmlns="866a978a-1b77-4df3-9e91-5dbe7e8d176f">Avalik</RMAccessRestrictionLevel>
    <RMAccessRestrictionReason xmlns="866a978a-1b77-4df3-9e91-5dbe7e8d176f" xsi:nil="true"/>
    <RMAccessRestrictionNotificationTime xmlns="866a978a-1b77-4df3-9e91-5dbe7e8d176f" xsi:nil="true"/>
    <RMAccessRestrictionDate xmlns="866a978a-1b77-4df3-9e91-5dbe7e8d176f" xsi:nil="true"/>
    <RMAccessRestrictionEndEvent xmlns="866a978a-1b77-4df3-9e91-5dbe7e8d176f" xsi:nil="true"/>
    <RMAccessRestrictionDuration xmlns="866a978a-1b77-4df3-9e91-5dbe7e8d176f" xsi:nil="true"/>
    <RMInheritedFields xmlns="866a978a-1b77-4df3-9e91-5dbe7e8d176f">RMAccessRestrictionReason;RMAccessRestrictionLevel;RMAccessRestrictionEndEvent;RMAccessRestrictionDate;RMAccessRestrictionDuration</RMInheritedFields>
    <Telefon xmlns="866a978a-1b77-4df3-9e91-5dbe7e8d176f" xsi:nil="true"/>
    <RMPublishedDocumentUniqueId xmlns="866a978a-1b77-4df3-9e91-5dbe7e8d176f" xsi:nil="true"/>
    <RMPaperDocumentRetentionSchedule xmlns="866a978a-1b77-4df3-9e91-5dbe7e8d176f" xsi:nil="true"/>
    <Allkirjastaja xmlns="866a978a-1b77-4df3-9e91-5dbe7e8d176f">Andres Sutt</Allkirjastaja>
    <RMAccessRestrictionOwnerTemp xmlns="866a978a-1b77-4df3-9e91-5dbe7e8d176f" xsi:nil="true"/>
    <RMAccessRestrictionOwnerTempUntil xmlns="866a978a-1b77-4df3-9e91-5dbe7e8d176f" xsi:nil="true"/>
    <RMAccessRestrictionExtended xmlns="866a978a-1b77-4df3-9e91-5dbe7e8d176f" xsi:nil="true"/>
    <RMAccessRestrictionLastExtensionResolution xmlns="866a978a-1b77-4df3-9e91-5dbe7e8d176f" xsi:nil="true"/>
    <RegNr xmlns="866a978a-1b77-4df3-9e91-5dbe7e8d176f">1-4/25/5297</RegNr>
    <RMAccessRestrictionFromSender xmlns="866a978a-1b77-4df3-9e91-5dbe7e8d176f" xsi:nil="true"/>
    <RMExternalAccessRestrictionNotificationTime xmlns="866a978a-1b77-4df3-9e91-5dbe7e8d176f" xsi:nil="true"/>
    <RMRetentionDeadline xmlns="866a978a-1b77-4df3-9e91-5dbe7e8d176f" xsi:nil="true"/>
    <RMNotes xmlns="866a978a-1b77-4df3-9e91-5dbe7e8d176f" xsi:nil="true"/>
    <RMShouldArchiveFilesOnRegistration xmlns="866a978a-1b77-4df3-9e91-5dbe7e8d176f">false</RMShouldArchiveFilesOnRegistration>
    <RMKeywords xmlns="866a978a-1b77-4df3-9e91-5dbe7e8d176f" xsi:nil="true"/>
    <RMStatus xmlns="866a978a-1b77-4df3-9e91-5dbe7e8d176f">Captured</RMStatus>
    <Allkirjastaja_x0020_amet_x002F_roll xmlns="866a978a-1b77-4df3-9e91-5dbe7e8d176f">energeetika- ja keskkonnaminister</Allkirjastaja_x0020_amet_x002F_roll>
  </documentManagement>
</p:properties>
</file>

<file path=customXml/itemProps1.xml><?xml version="1.0" encoding="utf-8"?>
<ds:datastoreItem xmlns:ds="http://schemas.openxmlformats.org/officeDocument/2006/customXml" ds:itemID="{B9EA069E-438E-4EEC-8527-8FCEAD8B40D7}">
  <ds:schemaRefs>
    <ds:schemaRef ds:uri="http://schemas.openxmlformats.org/officeDocument/2006/bibliography"/>
  </ds:schemaRefs>
</ds:datastoreItem>
</file>

<file path=customXml/itemProps2.xml><?xml version="1.0" encoding="utf-8"?>
<ds:datastoreItem xmlns:ds="http://schemas.openxmlformats.org/officeDocument/2006/customXml" ds:itemID="{73A57D2F-559B-497E-8FD4-960927C1EE90}">
  <ds:schemaRefs>
    <ds:schemaRef ds:uri="http://schemas.microsoft.com/office/2006/metadata/properties/metaAttributes"/>
    <ds:schemaRef ds:uri="http://schemas.microsoft.com/office/2006/metadata/contentType"/>
    <ds:schemaRef ds:uri="http://schemas.microsoft.com/office/2006/metadata/properties"/>
    <ds:schemaRef ds:uri="866a978a-1b77-4df3-9e91-5dbe7e8d176f"/>
    <ds:schemaRef ds:uri="http://www.w3.org/2001/XMLSchema"/>
    <ds:schemaRef ds:uri="http://schemas.microsoft.com/office/2006/documentManagement/types"/>
    <ds:schemaRef ds:uri="http://schemas.openxmlformats.org/package/2006/metadata/core-properties"/>
    <ds:schemaRef ds:uri="http://purl.org/dc/elements/1.1/"/>
    <ds:schemaRef ds:uri="http://purl.org/dc/terms/"/>
    <ds:schemaRef ds:uri="http://schemas.webmedia.eu/flairPoint/propertyStores/ooxml/sharePointIntegration"/>
  </ds:schemaRefs>
</ds:datastoreItem>
</file>

<file path=customXml/itemProps3.xml><?xml version="1.0" encoding="utf-8"?>
<ds:datastoreItem xmlns:ds="http://schemas.openxmlformats.org/officeDocument/2006/customXml" ds:itemID="{9157A20C-D179-485B-8951-D29B28510580}">
  <ds:schemaRefs>
    <ds:schemaRef ds:uri="http://schemas.microsoft.com/sharepoint/v3/contenttype/forms"/>
  </ds:schemaRefs>
</ds:datastoreItem>
</file>

<file path=customXml/itemProps4.xml><?xml version="1.0" encoding="utf-8"?>
<ds:datastoreItem xmlns:ds="http://schemas.openxmlformats.org/officeDocument/2006/customXml" ds:itemID="{6C97114C-9960-4FB8-BE01-29C7EE2011F6}">
  <ds:schemaRefs>
    <ds:schemaRef ds:uri="http://schemas.microsoft.com/office/2006/metadata/properties"/>
    <ds:schemaRef ds:uri="866a978a-1b77-4df3-9e91-5dbe7e8d176f"/>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7</Pages>
  <Words>2550</Words>
  <Characters>14791</Characters>
  <Application>Microsoft Office Word</Application>
  <DocSecurity>0</DocSecurity>
  <Lines>123</Lines>
  <Paragraphs>34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Toetuse andmise tingimuste kehtestamine ning 2023–2029 tegevuskava ja eelarve kinnitamine pärandniitude taastamiseks</vt:lpstr>
      <vt:lpstr/>
    </vt:vector>
  </TitlesOfParts>
  <Company/>
  <LinksUpToDate>false</LinksUpToDate>
  <CharactersWithSpaces>17307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Terviktekst (Toetuse andmise tingimuste kehtestamine ning 2023–2029 tegevuskava ja eelarve kinnitamine pärandniitude taastamiseks)</dc:title>
  <dc:creator>Eerika Purgel</dc:creator>
  <cp:lastModifiedBy>Emma Kruusmäe</cp:lastModifiedBy>
  <cp:revision>29</cp:revision>
  <dcterms:created xsi:type="dcterms:W3CDTF">2025-10-14T10:26:00Z</dcterms:created>
  <dcterms:modified xsi:type="dcterms:W3CDTF">2025-11-28T07:46:00Z</dcterms:modified>
</cp:coreProperties>
</file>